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413A1" w14:textId="77777777" w:rsidR="000719BB" w:rsidRDefault="000719BB" w:rsidP="006C2343">
      <w:pPr>
        <w:pStyle w:val="Titul2"/>
      </w:pPr>
    </w:p>
    <w:p w14:paraId="14A1B93E" w14:textId="77777777" w:rsidR="00826B7B" w:rsidRDefault="00826B7B" w:rsidP="006C2343">
      <w:pPr>
        <w:pStyle w:val="Titul2"/>
      </w:pPr>
    </w:p>
    <w:p w14:paraId="1B4C4A61" w14:textId="77777777" w:rsidR="00563C4B" w:rsidRDefault="00563C4B" w:rsidP="006C2343">
      <w:pPr>
        <w:pStyle w:val="Titul2"/>
      </w:pPr>
    </w:p>
    <w:p w14:paraId="58CE3052" w14:textId="77777777" w:rsidR="003254A3" w:rsidRDefault="003254A3" w:rsidP="006C2343">
      <w:pPr>
        <w:pStyle w:val="Titul2"/>
      </w:pPr>
    </w:p>
    <w:p w14:paraId="7920A5C2" w14:textId="77777777" w:rsidR="00AD0C7B" w:rsidRDefault="003541F2" w:rsidP="006C2343">
      <w:pPr>
        <w:pStyle w:val="Titul1"/>
      </w:pPr>
      <w:r>
        <w:t>Požadavky objednatele</w:t>
      </w:r>
    </w:p>
    <w:p w14:paraId="7483F9DC" w14:textId="77777777" w:rsidR="00AD0C7B" w:rsidRDefault="0069470F" w:rsidP="006C2343">
      <w:pPr>
        <w:pStyle w:val="Titul1"/>
      </w:pPr>
      <w:r>
        <w:t xml:space="preserve">Zvláštní </w:t>
      </w:r>
      <w:r w:rsidR="00AD0C7B">
        <w:t>technické podmínky</w:t>
      </w:r>
    </w:p>
    <w:p w14:paraId="06156CD4" w14:textId="77777777" w:rsidR="00AD0C7B" w:rsidRDefault="00AD0C7B" w:rsidP="00EB46E5">
      <w:pPr>
        <w:pStyle w:val="Titul2"/>
      </w:pPr>
    </w:p>
    <w:p w14:paraId="7EFCB6E3" w14:textId="3483E48A" w:rsidR="00EB46E5" w:rsidRPr="00BF54FE" w:rsidRDefault="00E3661F" w:rsidP="00BF54FE">
      <w:pPr>
        <w:pStyle w:val="Titul2"/>
      </w:pPr>
      <w:bookmarkStart w:id="0" w:name="_Hlk152834246"/>
      <w:r>
        <w:t>A</w:t>
      </w:r>
      <w:r w:rsidR="0016618F">
        <w:t xml:space="preserve">ktualizace </w:t>
      </w:r>
      <w:r w:rsidR="00EA2812">
        <w:t xml:space="preserve">Projektové </w:t>
      </w:r>
      <w:r w:rsidR="003541F2">
        <w:t>dokumentace</w:t>
      </w:r>
      <w:r w:rsidR="00EA2812">
        <w:t xml:space="preserve"> pro provádění stavby a </w:t>
      </w:r>
      <w:r>
        <w:t>výkon autorského dozoru, zhotovení s</w:t>
      </w:r>
      <w:r w:rsidR="00232000" w:rsidRPr="00BF54FE">
        <w:t>tavby</w:t>
      </w:r>
    </w:p>
    <w:bookmarkEnd w:id="0"/>
    <w:p w14:paraId="4001134F" w14:textId="77777777" w:rsidR="002007BA" w:rsidRDefault="002007BA" w:rsidP="006C2343">
      <w:pPr>
        <w:pStyle w:val="Tituldatum"/>
      </w:pPr>
    </w:p>
    <w:p w14:paraId="0E444C3A" w14:textId="77777777" w:rsidR="007E52F8" w:rsidRDefault="007E52F8" w:rsidP="006C2343">
      <w:pPr>
        <w:pStyle w:val="Tituldatum"/>
      </w:pPr>
    </w:p>
    <w:p w14:paraId="0E1E24F3" w14:textId="77777777" w:rsidR="007E52F8" w:rsidRDefault="007E52F8" w:rsidP="006C2343">
      <w:pPr>
        <w:pStyle w:val="Tituldatum"/>
      </w:pPr>
    </w:p>
    <w:sdt>
      <w:sdtPr>
        <w:rPr>
          <w:rStyle w:val="Nzevakce"/>
        </w:rPr>
        <w:alias w:val="Název akce - VYplnit pole - přenese se do zápatí"/>
        <w:tag w:val="Název akce"/>
        <w:id w:val="1889687308"/>
        <w:placeholder>
          <w:docPart w:val="0AB2966C9AF147599A2154E555032D61"/>
        </w:placeholder>
        <w:text w:multiLine="1"/>
      </w:sdtPr>
      <w:sdtEndPr>
        <w:rPr>
          <w:rStyle w:val="Nzevakce"/>
        </w:rPr>
      </w:sdtEndPr>
      <w:sdtContent>
        <w:p w14:paraId="5388F84A" w14:textId="4FFD0F3F" w:rsidR="00BF54FE" w:rsidRDefault="00236606" w:rsidP="006C2343">
          <w:pPr>
            <w:pStyle w:val="Tituldatum"/>
          </w:pPr>
          <w:r>
            <w:rPr>
              <w:rStyle w:val="Nzevakce"/>
            </w:rPr>
            <w:t>„</w:t>
          </w:r>
          <w:r w:rsidRPr="00236606">
            <w:rPr>
              <w:rStyle w:val="Nzevakce"/>
            </w:rPr>
            <w:t>Revitalizace trati Chlumec nad Cidlinou – Trutnov</w:t>
          </w:r>
          <w:r>
            <w:rPr>
              <w:rStyle w:val="Nzevakce"/>
            </w:rPr>
            <w:t>“,</w:t>
          </w:r>
          <w:r w:rsidR="0089666A">
            <w:rPr>
              <w:rStyle w:val="Nzevakce"/>
            </w:rPr>
            <w:t xml:space="preserve"> </w:t>
          </w:r>
          <w:r>
            <w:rPr>
              <w:rStyle w:val="Nzevakce"/>
            </w:rPr>
            <w:t>0.etapa</w:t>
          </w:r>
        </w:p>
      </w:sdtContent>
    </w:sdt>
    <w:p w14:paraId="48AA1B27" w14:textId="77777777" w:rsidR="00686013" w:rsidRDefault="00686013" w:rsidP="006C2343">
      <w:pPr>
        <w:pStyle w:val="Tituldatum"/>
      </w:pPr>
    </w:p>
    <w:p w14:paraId="40E09311" w14:textId="77777777" w:rsidR="00686013" w:rsidRDefault="00686013" w:rsidP="006C2343">
      <w:pPr>
        <w:pStyle w:val="Tituldatum"/>
      </w:pPr>
    </w:p>
    <w:p w14:paraId="0276BC3C" w14:textId="77777777" w:rsidR="00563C4B" w:rsidRDefault="00563C4B" w:rsidP="006C2343">
      <w:pPr>
        <w:pStyle w:val="Tituldatum"/>
      </w:pPr>
    </w:p>
    <w:p w14:paraId="7A304642" w14:textId="2B30E710" w:rsidR="00826B7B" w:rsidRPr="006C2343" w:rsidRDefault="006C2343" w:rsidP="006C2343">
      <w:pPr>
        <w:pStyle w:val="Tituldatum"/>
      </w:pPr>
      <w:r w:rsidRPr="006C2343">
        <w:t xml:space="preserve">Datum vydání: </w:t>
      </w:r>
      <w:r w:rsidRPr="006C2343">
        <w:tab/>
      </w:r>
      <w:r w:rsidR="00AE4B98" w:rsidRPr="0089666A">
        <w:t>1</w:t>
      </w:r>
      <w:r w:rsidR="001F45DD">
        <w:t>1</w:t>
      </w:r>
      <w:r w:rsidR="007E0879" w:rsidRPr="0089666A">
        <w:t>.</w:t>
      </w:r>
      <w:r w:rsidRPr="0089666A">
        <w:t xml:space="preserve"> </w:t>
      </w:r>
      <w:r w:rsidR="001F45DD">
        <w:t>12</w:t>
      </w:r>
      <w:r w:rsidR="0041283E" w:rsidRPr="0089666A">
        <w:t>.</w:t>
      </w:r>
      <w:r w:rsidR="0041283E">
        <w:t> </w:t>
      </w:r>
      <w:r w:rsidRPr="0089666A">
        <w:t>20</w:t>
      </w:r>
      <w:r w:rsidR="00942BF8" w:rsidRPr="0089666A">
        <w:t>2</w:t>
      </w:r>
      <w:r w:rsidR="00E00441" w:rsidRPr="0089666A">
        <w:t>3</w:t>
      </w:r>
      <w:r w:rsidR="0076790E">
        <w:t xml:space="preserve"> </w:t>
      </w:r>
    </w:p>
    <w:p w14:paraId="403C62D7" w14:textId="046F43C7" w:rsidR="00BD7E91" w:rsidRDefault="00826B7B" w:rsidP="007E52F8">
      <w:r>
        <w:br w:type="page"/>
      </w:r>
      <w:r w:rsidR="00BD7E91">
        <w:lastRenderedPageBreak/>
        <w:t>Obsah</w:t>
      </w:r>
      <w:r w:rsidR="00887F36">
        <w:t xml:space="preserve"> </w:t>
      </w:r>
    </w:p>
    <w:p w14:paraId="283C37A5" w14:textId="37C06DA3" w:rsidR="00EF3BC8"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3873372" w:history="1">
        <w:r w:rsidR="00EF3BC8" w:rsidRPr="00FD70A8">
          <w:rPr>
            <w:rStyle w:val="Hypertextovodkaz"/>
          </w:rPr>
          <w:t>SEZNAM ZKRATEK</w:t>
        </w:r>
        <w:r w:rsidR="00EF3BC8">
          <w:rPr>
            <w:noProof/>
            <w:webHidden/>
          </w:rPr>
          <w:tab/>
        </w:r>
        <w:r w:rsidR="00EF3BC8">
          <w:rPr>
            <w:noProof/>
            <w:webHidden/>
          </w:rPr>
          <w:fldChar w:fldCharType="begin"/>
        </w:r>
        <w:r w:rsidR="00EF3BC8">
          <w:rPr>
            <w:noProof/>
            <w:webHidden/>
          </w:rPr>
          <w:instrText xml:space="preserve"> PAGEREF _Toc153873372 \h </w:instrText>
        </w:r>
        <w:r w:rsidR="00EF3BC8">
          <w:rPr>
            <w:noProof/>
            <w:webHidden/>
          </w:rPr>
        </w:r>
        <w:r w:rsidR="00EF3BC8">
          <w:rPr>
            <w:noProof/>
            <w:webHidden/>
          </w:rPr>
          <w:fldChar w:fldCharType="separate"/>
        </w:r>
        <w:r w:rsidR="00EF3BC8">
          <w:rPr>
            <w:noProof/>
            <w:webHidden/>
          </w:rPr>
          <w:t>2</w:t>
        </w:r>
        <w:r w:rsidR="00EF3BC8">
          <w:rPr>
            <w:noProof/>
            <w:webHidden/>
          </w:rPr>
          <w:fldChar w:fldCharType="end"/>
        </w:r>
      </w:hyperlink>
    </w:p>
    <w:p w14:paraId="292F7229" w14:textId="17193481"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73" w:history="1">
        <w:r w:rsidR="00EF3BC8" w:rsidRPr="00FD70A8">
          <w:rPr>
            <w:rStyle w:val="Hypertextovodkaz"/>
          </w:rPr>
          <w:t>1.</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SPECIFIKACE PŘEDMĚTU DÍLA</w:t>
        </w:r>
        <w:r w:rsidR="00EF3BC8">
          <w:rPr>
            <w:noProof/>
            <w:webHidden/>
          </w:rPr>
          <w:tab/>
        </w:r>
        <w:r w:rsidR="00EF3BC8">
          <w:rPr>
            <w:noProof/>
            <w:webHidden/>
          </w:rPr>
          <w:fldChar w:fldCharType="begin"/>
        </w:r>
        <w:r w:rsidR="00EF3BC8">
          <w:rPr>
            <w:noProof/>
            <w:webHidden/>
          </w:rPr>
          <w:instrText xml:space="preserve"> PAGEREF _Toc153873373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1C3B51BC" w14:textId="1DE84B4E"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74" w:history="1">
        <w:r w:rsidR="00EF3BC8" w:rsidRPr="00FD70A8">
          <w:rPr>
            <w:rStyle w:val="Hypertextovodkaz"/>
            <w:rFonts w:asciiTheme="majorHAnsi" w:hAnsiTheme="majorHAnsi"/>
          </w:rPr>
          <w:t>1.1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Účel a předmět Díla</w:t>
        </w:r>
        <w:r w:rsidR="00EF3BC8">
          <w:rPr>
            <w:noProof/>
            <w:webHidden/>
          </w:rPr>
          <w:tab/>
        </w:r>
        <w:r w:rsidR="00EF3BC8">
          <w:rPr>
            <w:noProof/>
            <w:webHidden/>
          </w:rPr>
          <w:fldChar w:fldCharType="begin"/>
        </w:r>
        <w:r w:rsidR="00EF3BC8">
          <w:rPr>
            <w:noProof/>
            <w:webHidden/>
          </w:rPr>
          <w:instrText xml:space="preserve"> PAGEREF _Toc153873374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2ABB4DAC" w14:textId="396904DA"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75" w:history="1">
        <w:r w:rsidR="00EF3BC8" w:rsidRPr="00FD70A8">
          <w:rPr>
            <w:rStyle w:val="Hypertextovodkaz"/>
            <w:rFonts w:asciiTheme="majorHAnsi" w:hAnsiTheme="majorHAnsi"/>
          </w:rPr>
          <w:t>1.2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Rozsah Díla</w:t>
        </w:r>
        <w:r w:rsidR="00EF3BC8">
          <w:rPr>
            <w:noProof/>
            <w:webHidden/>
          </w:rPr>
          <w:tab/>
        </w:r>
        <w:r w:rsidR="00EF3BC8">
          <w:rPr>
            <w:noProof/>
            <w:webHidden/>
          </w:rPr>
          <w:fldChar w:fldCharType="begin"/>
        </w:r>
        <w:r w:rsidR="00EF3BC8">
          <w:rPr>
            <w:noProof/>
            <w:webHidden/>
          </w:rPr>
          <w:instrText xml:space="preserve"> PAGEREF _Toc153873375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6E9F980C" w14:textId="5001C90D"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76" w:history="1">
        <w:r w:rsidR="00EF3BC8" w:rsidRPr="00FD70A8">
          <w:rPr>
            <w:rStyle w:val="Hypertextovodkaz"/>
            <w:rFonts w:asciiTheme="majorHAnsi" w:hAnsiTheme="majorHAnsi"/>
          </w:rPr>
          <w:t>1.3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Umístění stavby</w:t>
        </w:r>
        <w:r w:rsidR="00EF3BC8">
          <w:rPr>
            <w:noProof/>
            <w:webHidden/>
          </w:rPr>
          <w:tab/>
        </w:r>
        <w:r w:rsidR="00EF3BC8">
          <w:rPr>
            <w:noProof/>
            <w:webHidden/>
          </w:rPr>
          <w:fldChar w:fldCharType="begin"/>
        </w:r>
        <w:r w:rsidR="00EF3BC8">
          <w:rPr>
            <w:noProof/>
            <w:webHidden/>
          </w:rPr>
          <w:instrText xml:space="preserve"> PAGEREF _Toc153873376 \h </w:instrText>
        </w:r>
        <w:r w:rsidR="00EF3BC8">
          <w:rPr>
            <w:noProof/>
            <w:webHidden/>
          </w:rPr>
        </w:r>
        <w:r w:rsidR="00EF3BC8">
          <w:rPr>
            <w:noProof/>
            <w:webHidden/>
          </w:rPr>
          <w:fldChar w:fldCharType="separate"/>
        </w:r>
        <w:r w:rsidR="00EF3BC8">
          <w:rPr>
            <w:noProof/>
            <w:webHidden/>
          </w:rPr>
          <w:t>4</w:t>
        </w:r>
        <w:r w:rsidR="00EF3BC8">
          <w:rPr>
            <w:noProof/>
            <w:webHidden/>
          </w:rPr>
          <w:fldChar w:fldCharType="end"/>
        </w:r>
      </w:hyperlink>
    </w:p>
    <w:p w14:paraId="7B98F905" w14:textId="7CFC9597"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77" w:history="1">
        <w:r w:rsidR="00EF3BC8" w:rsidRPr="00FD70A8">
          <w:rPr>
            <w:rStyle w:val="Hypertextovodkaz"/>
          </w:rPr>
          <w:t>2.</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PŘEHLED VÝCHOZÍCH PODKLADŮ</w:t>
        </w:r>
        <w:r w:rsidR="00EF3BC8">
          <w:rPr>
            <w:noProof/>
            <w:webHidden/>
          </w:rPr>
          <w:tab/>
        </w:r>
        <w:r w:rsidR="00EF3BC8">
          <w:rPr>
            <w:noProof/>
            <w:webHidden/>
          </w:rPr>
          <w:fldChar w:fldCharType="begin"/>
        </w:r>
        <w:r w:rsidR="00EF3BC8">
          <w:rPr>
            <w:noProof/>
            <w:webHidden/>
          </w:rPr>
          <w:instrText xml:space="preserve"> PAGEREF _Toc153873377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36962DFA" w14:textId="592DE87F"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78" w:history="1">
        <w:r w:rsidR="00EF3BC8" w:rsidRPr="00FD70A8">
          <w:rPr>
            <w:rStyle w:val="Hypertextovodkaz"/>
            <w:rFonts w:asciiTheme="majorHAnsi" w:hAnsiTheme="majorHAnsi"/>
          </w:rPr>
          <w:t>2.1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Projektová dokumentace</w:t>
        </w:r>
        <w:r w:rsidR="00EF3BC8">
          <w:rPr>
            <w:noProof/>
            <w:webHidden/>
          </w:rPr>
          <w:tab/>
        </w:r>
        <w:r w:rsidR="00EF3BC8">
          <w:rPr>
            <w:noProof/>
            <w:webHidden/>
          </w:rPr>
          <w:fldChar w:fldCharType="begin"/>
        </w:r>
        <w:r w:rsidR="00EF3BC8">
          <w:rPr>
            <w:noProof/>
            <w:webHidden/>
          </w:rPr>
          <w:instrText xml:space="preserve"> PAGEREF _Toc153873378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3A6E9EB8" w14:textId="5609DC3E"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79" w:history="1">
        <w:r w:rsidR="00EF3BC8" w:rsidRPr="00FD70A8">
          <w:rPr>
            <w:rStyle w:val="Hypertextovodkaz"/>
            <w:rFonts w:asciiTheme="majorHAnsi" w:hAnsiTheme="majorHAnsi"/>
          </w:rPr>
          <w:t>2.2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Související dokumentace</w:t>
        </w:r>
        <w:r w:rsidR="00EF3BC8">
          <w:rPr>
            <w:noProof/>
            <w:webHidden/>
          </w:rPr>
          <w:tab/>
        </w:r>
        <w:r w:rsidR="00EF3BC8">
          <w:rPr>
            <w:noProof/>
            <w:webHidden/>
          </w:rPr>
          <w:fldChar w:fldCharType="begin"/>
        </w:r>
        <w:r w:rsidR="00EF3BC8">
          <w:rPr>
            <w:noProof/>
            <w:webHidden/>
          </w:rPr>
          <w:instrText xml:space="preserve"> PAGEREF _Toc153873379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40CBDCF3" w14:textId="444E8FFC"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80" w:history="1">
        <w:r w:rsidR="00EF3BC8" w:rsidRPr="00FD70A8">
          <w:rPr>
            <w:rStyle w:val="Hypertextovodkaz"/>
          </w:rPr>
          <w:t>3.</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KOORDINACE S JINÝMI STAVBAMI</w:t>
        </w:r>
        <w:r w:rsidR="00EF3BC8">
          <w:rPr>
            <w:noProof/>
            <w:webHidden/>
          </w:rPr>
          <w:tab/>
        </w:r>
        <w:r w:rsidR="00EF3BC8">
          <w:rPr>
            <w:noProof/>
            <w:webHidden/>
          </w:rPr>
          <w:fldChar w:fldCharType="begin"/>
        </w:r>
        <w:r w:rsidR="00EF3BC8">
          <w:rPr>
            <w:noProof/>
            <w:webHidden/>
          </w:rPr>
          <w:instrText xml:space="preserve"> PAGEREF _Toc153873380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67E82387" w14:textId="5DB911F1"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81" w:history="1">
        <w:r w:rsidR="00EF3BC8" w:rsidRPr="00FD70A8">
          <w:rPr>
            <w:rStyle w:val="Hypertextovodkaz"/>
          </w:rPr>
          <w:t>4.</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POŽADAVKY NA TECHNICKÉ ŘEŠENÍ A PROVEDENÍ DÍLA</w:t>
        </w:r>
        <w:r w:rsidR="00EF3BC8">
          <w:rPr>
            <w:noProof/>
            <w:webHidden/>
          </w:rPr>
          <w:tab/>
        </w:r>
        <w:r w:rsidR="00EF3BC8">
          <w:rPr>
            <w:noProof/>
            <w:webHidden/>
          </w:rPr>
          <w:fldChar w:fldCharType="begin"/>
        </w:r>
        <w:r w:rsidR="00EF3BC8">
          <w:rPr>
            <w:noProof/>
            <w:webHidden/>
          </w:rPr>
          <w:instrText xml:space="preserve"> PAGEREF _Toc153873381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4FA7D64C" w14:textId="03A5B810"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2" w:history="1">
        <w:r w:rsidR="00EF3BC8" w:rsidRPr="00FD70A8">
          <w:rPr>
            <w:rStyle w:val="Hypertextovodkaz"/>
            <w:rFonts w:asciiTheme="majorHAnsi" w:hAnsiTheme="majorHAnsi"/>
          </w:rPr>
          <w:t>4.1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Všeobecně</w:t>
        </w:r>
        <w:r w:rsidR="00EF3BC8">
          <w:rPr>
            <w:noProof/>
            <w:webHidden/>
          </w:rPr>
          <w:tab/>
        </w:r>
        <w:r w:rsidR="00EF3BC8">
          <w:rPr>
            <w:noProof/>
            <w:webHidden/>
          </w:rPr>
          <w:fldChar w:fldCharType="begin"/>
        </w:r>
        <w:r w:rsidR="00EF3BC8">
          <w:rPr>
            <w:noProof/>
            <w:webHidden/>
          </w:rPr>
          <w:instrText xml:space="preserve"> PAGEREF _Toc153873382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74D4FCCB" w14:textId="22DB244B"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3" w:history="1">
        <w:r w:rsidR="00EF3BC8" w:rsidRPr="00FD70A8">
          <w:rPr>
            <w:rStyle w:val="Hypertextovodkaz"/>
            <w:rFonts w:asciiTheme="majorHAnsi" w:hAnsiTheme="majorHAnsi"/>
          </w:rPr>
          <w:t>4.2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Zhotovení Projektové dokumentace (část dle Smluvních podmínek žluté knihy FIDIC)</w:t>
        </w:r>
        <w:r w:rsidR="00EF3BC8">
          <w:rPr>
            <w:noProof/>
            <w:webHidden/>
          </w:rPr>
          <w:tab/>
        </w:r>
        <w:r w:rsidR="00EF3BC8">
          <w:rPr>
            <w:noProof/>
            <w:webHidden/>
          </w:rPr>
          <w:fldChar w:fldCharType="begin"/>
        </w:r>
        <w:r w:rsidR="00EF3BC8">
          <w:rPr>
            <w:noProof/>
            <w:webHidden/>
          </w:rPr>
          <w:instrText xml:space="preserve"> PAGEREF _Toc153873383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29F2FA1F" w14:textId="48A945A6"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4" w:history="1">
        <w:r w:rsidR="00EF3BC8" w:rsidRPr="00FD70A8">
          <w:rPr>
            <w:rStyle w:val="Hypertextovodkaz"/>
            <w:rFonts w:asciiTheme="majorHAnsi" w:hAnsiTheme="majorHAnsi"/>
          </w:rPr>
          <w:t>4.3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Zhotovení stavby</w:t>
        </w:r>
        <w:r w:rsidR="00EF3BC8">
          <w:rPr>
            <w:noProof/>
            <w:webHidden/>
          </w:rPr>
          <w:tab/>
        </w:r>
        <w:r w:rsidR="00EF3BC8">
          <w:rPr>
            <w:noProof/>
            <w:webHidden/>
          </w:rPr>
          <w:fldChar w:fldCharType="begin"/>
        </w:r>
        <w:r w:rsidR="00EF3BC8">
          <w:rPr>
            <w:noProof/>
            <w:webHidden/>
          </w:rPr>
          <w:instrText xml:space="preserve"> PAGEREF _Toc153873384 \h </w:instrText>
        </w:r>
        <w:r w:rsidR="00EF3BC8">
          <w:rPr>
            <w:noProof/>
            <w:webHidden/>
          </w:rPr>
        </w:r>
        <w:r w:rsidR="00EF3BC8">
          <w:rPr>
            <w:noProof/>
            <w:webHidden/>
          </w:rPr>
          <w:fldChar w:fldCharType="separate"/>
        </w:r>
        <w:r w:rsidR="00EF3BC8">
          <w:rPr>
            <w:noProof/>
            <w:webHidden/>
          </w:rPr>
          <w:t>6</w:t>
        </w:r>
        <w:r w:rsidR="00EF3BC8">
          <w:rPr>
            <w:noProof/>
            <w:webHidden/>
          </w:rPr>
          <w:fldChar w:fldCharType="end"/>
        </w:r>
      </w:hyperlink>
    </w:p>
    <w:p w14:paraId="69725332" w14:textId="78A3A173"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5" w:history="1">
        <w:r w:rsidR="00EF3BC8" w:rsidRPr="00FD70A8">
          <w:rPr>
            <w:rStyle w:val="Hypertextovodkaz"/>
            <w:rFonts w:asciiTheme="majorHAnsi" w:hAnsiTheme="majorHAnsi"/>
          </w:rPr>
          <w:t>4.4</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Geodetická dokumentace (Geodetický podklad pro projektovou činnost zpracovaný podle jiných právních předpisů) – Zeměměřická činnost zhotovitele</w:t>
        </w:r>
        <w:r w:rsidR="00EF3BC8">
          <w:rPr>
            <w:noProof/>
            <w:webHidden/>
          </w:rPr>
          <w:tab/>
        </w:r>
        <w:r w:rsidR="00EF3BC8">
          <w:rPr>
            <w:noProof/>
            <w:webHidden/>
          </w:rPr>
          <w:fldChar w:fldCharType="begin"/>
        </w:r>
        <w:r w:rsidR="00EF3BC8">
          <w:rPr>
            <w:noProof/>
            <w:webHidden/>
          </w:rPr>
          <w:instrText xml:space="preserve"> PAGEREF _Toc153873385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61EEA07F" w14:textId="6F06D548"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6" w:history="1">
        <w:r w:rsidR="00EF3BC8" w:rsidRPr="00FD70A8">
          <w:rPr>
            <w:rStyle w:val="Hypertextovodkaz"/>
            <w:rFonts w:asciiTheme="majorHAnsi" w:hAnsiTheme="majorHAnsi"/>
          </w:rPr>
          <w:t>4.5</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Doklady překládané zhotovitelem</w:t>
        </w:r>
        <w:r w:rsidR="00EF3BC8">
          <w:rPr>
            <w:noProof/>
            <w:webHidden/>
          </w:rPr>
          <w:tab/>
        </w:r>
        <w:r w:rsidR="00EF3BC8">
          <w:rPr>
            <w:noProof/>
            <w:webHidden/>
          </w:rPr>
          <w:fldChar w:fldCharType="begin"/>
        </w:r>
        <w:r w:rsidR="00EF3BC8">
          <w:rPr>
            <w:noProof/>
            <w:webHidden/>
          </w:rPr>
          <w:instrText xml:space="preserve"> PAGEREF _Toc153873386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1A90013B" w14:textId="440CD616"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7" w:history="1">
        <w:r w:rsidR="00EF3BC8" w:rsidRPr="00FD70A8">
          <w:rPr>
            <w:rStyle w:val="Hypertextovodkaz"/>
            <w:rFonts w:asciiTheme="majorHAnsi" w:hAnsiTheme="majorHAnsi"/>
          </w:rPr>
          <w:t>4.6</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Dokumentace skutečného provedení stavby</w:t>
        </w:r>
        <w:r w:rsidR="00EF3BC8">
          <w:rPr>
            <w:noProof/>
            <w:webHidden/>
          </w:rPr>
          <w:tab/>
        </w:r>
        <w:r w:rsidR="00EF3BC8">
          <w:rPr>
            <w:noProof/>
            <w:webHidden/>
          </w:rPr>
          <w:fldChar w:fldCharType="begin"/>
        </w:r>
        <w:r w:rsidR="00EF3BC8">
          <w:rPr>
            <w:noProof/>
            <w:webHidden/>
          </w:rPr>
          <w:instrText xml:space="preserve"> PAGEREF _Toc153873387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218BE6CA" w14:textId="005E8512"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8" w:history="1">
        <w:r w:rsidR="00EF3BC8" w:rsidRPr="00FD70A8">
          <w:rPr>
            <w:rStyle w:val="Hypertextovodkaz"/>
            <w:rFonts w:asciiTheme="majorHAnsi" w:hAnsiTheme="majorHAnsi"/>
          </w:rPr>
          <w:t>4.7</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Zabezpečovací zařízení</w:t>
        </w:r>
        <w:r w:rsidR="00EF3BC8">
          <w:rPr>
            <w:noProof/>
            <w:webHidden/>
          </w:rPr>
          <w:tab/>
        </w:r>
        <w:r w:rsidR="00EF3BC8">
          <w:rPr>
            <w:noProof/>
            <w:webHidden/>
          </w:rPr>
          <w:fldChar w:fldCharType="begin"/>
        </w:r>
        <w:r w:rsidR="00EF3BC8">
          <w:rPr>
            <w:noProof/>
            <w:webHidden/>
          </w:rPr>
          <w:instrText xml:space="preserve"> PAGEREF _Toc153873388 \h </w:instrText>
        </w:r>
        <w:r w:rsidR="00EF3BC8">
          <w:rPr>
            <w:noProof/>
            <w:webHidden/>
          </w:rPr>
        </w:r>
        <w:r w:rsidR="00EF3BC8">
          <w:rPr>
            <w:noProof/>
            <w:webHidden/>
          </w:rPr>
          <w:fldChar w:fldCharType="separate"/>
        </w:r>
        <w:r w:rsidR="00EF3BC8">
          <w:rPr>
            <w:noProof/>
            <w:webHidden/>
          </w:rPr>
          <w:t>10</w:t>
        </w:r>
        <w:r w:rsidR="00EF3BC8">
          <w:rPr>
            <w:noProof/>
            <w:webHidden/>
          </w:rPr>
          <w:fldChar w:fldCharType="end"/>
        </w:r>
      </w:hyperlink>
    </w:p>
    <w:p w14:paraId="0F218942" w14:textId="31354D1C"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89" w:history="1">
        <w:r w:rsidR="00EF3BC8" w:rsidRPr="00FD70A8">
          <w:rPr>
            <w:rStyle w:val="Hypertextovodkaz"/>
            <w:rFonts w:asciiTheme="majorHAnsi" w:hAnsiTheme="majorHAnsi"/>
          </w:rPr>
          <w:t>4.8</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Sdělovací zařízení</w:t>
        </w:r>
        <w:r w:rsidR="00EF3BC8">
          <w:rPr>
            <w:noProof/>
            <w:webHidden/>
          </w:rPr>
          <w:tab/>
        </w:r>
        <w:r w:rsidR="00EF3BC8">
          <w:rPr>
            <w:noProof/>
            <w:webHidden/>
          </w:rPr>
          <w:fldChar w:fldCharType="begin"/>
        </w:r>
        <w:r w:rsidR="00EF3BC8">
          <w:rPr>
            <w:noProof/>
            <w:webHidden/>
          </w:rPr>
          <w:instrText xml:space="preserve"> PAGEREF _Toc153873389 \h </w:instrText>
        </w:r>
        <w:r w:rsidR="00EF3BC8">
          <w:rPr>
            <w:noProof/>
            <w:webHidden/>
          </w:rPr>
        </w:r>
        <w:r w:rsidR="00EF3BC8">
          <w:rPr>
            <w:noProof/>
            <w:webHidden/>
          </w:rPr>
          <w:fldChar w:fldCharType="separate"/>
        </w:r>
        <w:r w:rsidR="00EF3BC8">
          <w:rPr>
            <w:noProof/>
            <w:webHidden/>
          </w:rPr>
          <w:t>11</w:t>
        </w:r>
        <w:r w:rsidR="00EF3BC8">
          <w:rPr>
            <w:noProof/>
            <w:webHidden/>
          </w:rPr>
          <w:fldChar w:fldCharType="end"/>
        </w:r>
      </w:hyperlink>
    </w:p>
    <w:p w14:paraId="149B7375" w14:textId="7B622811"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0" w:history="1">
        <w:r w:rsidR="00EF3BC8" w:rsidRPr="00FD70A8">
          <w:rPr>
            <w:rStyle w:val="Hypertextovodkaz"/>
            <w:rFonts w:asciiTheme="majorHAnsi" w:hAnsiTheme="majorHAnsi"/>
          </w:rPr>
          <w:t>4.9</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Silnoproudá technologie včetně DŘT, trakční a energetická zařízení</w:t>
        </w:r>
        <w:r w:rsidR="00EF3BC8">
          <w:rPr>
            <w:noProof/>
            <w:webHidden/>
          </w:rPr>
          <w:tab/>
        </w:r>
        <w:r w:rsidR="00EF3BC8">
          <w:rPr>
            <w:noProof/>
            <w:webHidden/>
          </w:rPr>
          <w:fldChar w:fldCharType="begin"/>
        </w:r>
        <w:r w:rsidR="00EF3BC8">
          <w:rPr>
            <w:noProof/>
            <w:webHidden/>
          </w:rPr>
          <w:instrText xml:space="preserve"> PAGEREF _Toc153873390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2AA9181C" w14:textId="518C1053"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1" w:history="1">
        <w:r w:rsidR="00EF3BC8" w:rsidRPr="00FD70A8">
          <w:rPr>
            <w:rStyle w:val="Hypertextovodkaz"/>
            <w:rFonts w:asciiTheme="majorHAnsi" w:hAnsiTheme="majorHAnsi"/>
          </w:rPr>
          <w:t>4.10</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svršek</w:t>
        </w:r>
        <w:r w:rsidR="00EF3BC8">
          <w:rPr>
            <w:noProof/>
            <w:webHidden/>
          </w:rPr>
          <w:tab/>
        </w:r>
        <w:r w:rsidR="00EF3BC8">
          <w:rPr>
            <w:noProof/>
            <w:webHidden/>
          </w:rPr>
          <w:fldChar w:fldCharType="begin"/>
        </w:r>
        <w:r w:rsidR="00EF3BC8">
          <w:rPr>
            <w:noProof/>
            <w:webHidden/>
          </w:rPr>
          <w:instrText xml:space="preserve"> PAGEREF _Toc153873391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340EC463" w14:textId="760CD86C"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2" w:history="1">
        <w:r w:rsidR="00EF3BC8" w:rsidRPr="00FD70A8">
          <w:rPr>
            <w:rStyle w:val="Hypertextovodkaz"/>
            <w:rFonts w:asciiTheme="majorHAnsi" w:hAnsiTheme="majorHAnsi"/>
          </w:rPr>
          <w:t>4.11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spodek</w:t>
        </w:r>
        <w:r w:rsidR="00EF3BC8">
          <w:rPr>
            <w:noProof/>
            <w:webHidden/>
          </w:rPr>
          <w:tab/>
        </w:r>
        <w:r w:rsidR="00EF3BC8">
          <w:rPr>
            <w:noProof/>
            <w:webHidden/>
          </w:rPr>
          <w:fldChar w:fldCharType="begin"/>
        </w:r>
        <w:r w:rsidR="00EF3BC8">
          <w:rPr>
            <w:noProof/>
            <w:webHidden/>
          </w:rPr>
          <w:instrText xml:space="preserve"> PAGEREF _Toc153873392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3590D81E" w14:textId="727E3061"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3" w:history="1">
        <w:r w:rsidR="00EF3BC8" w:rsidRPr="00FD70A8">
          <w:rPr>
            <w:rStyle w:val="Hypertextovodkaz"/>
            <w:rFonts w:asciiTheme="majorHAnsi" w:hAnsiTheme="majorHAnsi"/>
          </w:rPr>
          <w:t>4.12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přejezdy</w:t>
        </w:r>
        <w:r w:rsidR="00EF3BC8">
          <w:rPr>
            <w:noProof/>
            <w:webHidden/>
          </w:rPr>
          <w:tab/>
        </w:r>
        <w:r w:rsidR="00EF3BC8">
          <w:rPr>
            <w:noProof/>
            <w:webHidden/>
          </w:rPr>
          <w:fldChar w:fldCharType="begin"/>
        </w:r>
        <w:r w:rsidR="00EF3BC8">
          <w:rPr>
            <w:noProof/>
            <w:webHidden/>
          </w:rPr>
          <w:instrText xml:space="preserve"> PAGEREF _Toc153873393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10BFBBB0" w14:textId="0A099560"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4" w:history="1">
        <w:r w:rsidR="00EF3BC8" w:rsidRPr="00FD70A8">
          <w:rPr>
            <w:rStyle w:val="Hypertextovodkaz"/>
            <w:rFonts w:asciiTheme="majorHAnsi" w:hAnsiTheme="majorHAnsi"/>
          </w:rPr>
          <w:t>4.13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Pozemní stavební objekty</w:t>
        </w:r>
        <w:r w:rsidR="00EF3BC8">
          <w:rPr>
            <w:noProof/>
            <w:webHidden/>
          </w:rPr>
          <w:tab/>
        </w:r>
        <w:r w:rsidR="00EF3BC8">
          <w:rPr>
            <w:noProof/>
            <w:webHidden/>
          </w:rPr>
          <w:fldChar w:fldCharType="begin"/>
        </w:r>
        <w:r w:rsidR="00EF3BC8">
          <w:rPr>
            <w:noProof/>
            <w:webHidden/>
          </w:rPr>
          <w:instrText xml:space="preserve"> PAGEREF _Toc153873394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268FF8AD" w14:textId="1FA09890"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5" w:history="1">
        <w:r w:rsidR="00EF3BC8" w:rsidRPr="00FD70A8">
          <w:rPr>
            <w:rStyle w:val="Hypertextovodkaz"/>
            <w:rFonts w:asciiTheme="majorHAnsi" w:hAnsiTheme="majorHAnsi"/>
          </w:rPr>
          <w:t>4.14</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Trakční a energická zařízení</w:t>
        </w:r>
        <w:r w:rsidR="00EF3BC8">
          <w:rPr>
            <w:noProof/>
            <w:webHidden/>
          </w:rPr>
          <w:tab/>
        </w:r>
        <w:r w:rsidR="00EF3BC8">
          <w:rPr>
            <w:noProof/>
            <w:webHidden/>
          </w:rPr>
          <w:fldChar w:fldCharType="begin"/>
        </w:r>
        <w:r w:rsidR="00EF3BC8">
          <w:rPr>
            <w:noProof/>
            <w:webHidden/>
          </w:rPr>
          <w:instrText xml:space="preserve"> PAGEREF _Toc153873395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7C43BEFD" w14:textId="6A4FD384"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6" w:history="1">
        <w:r w:rsidR="00EF3BC8" w:rsidRPr="00FD70A8">
          <w:rPr>
            <w:rStyle w:val="Hypertextovodkaz"/>
            <w:rFonts w:asciiTheme="majorHAnsi" w:hAnsiTheme="majorHAnsi"/>
          </w:rPr>
          <w:t>4.15</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Vyzískaný materiál</w:t>
        </w:r>
        <w:r w:rsidR="00EF3BC8">
          <w:rPr>
            <w:noProof/>
            <w:webHidden/>
          </w:rPr>
          <w:tab/>
        </w:r>
        <w:r w:rsidR="00EF3BC8">
          <w:rPr>
            <w:noProof/>
            <w:webHidden/>
          </w:rPr>
          <w:fldChar w:fldCharType="begin"/>
        </w:r>
        <w:r w:rsidR="00EF3BC8">
          <w:rPr>
            <w:noProof/>
            <w:webHidden/>
          </w:rPr>
          <w:instrText xml:space="preserve"> PAGEREF _Toc153873396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4E02EE50" w14:textId="5F4FF163"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7" w:history="1">
        <w:r w:rsidR="00EF3BC8" w:rsidRPr="00FD70A8">
          <w:rPr>
            <w:rStyle w:val="Hypertextovodkaz"/>
            <w:rFonts w:asciiTheme="majorHAnsi" w:hAnsiTheme="majorHAnsi"/>
          </w:rPr>
          <w:t>4.16</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Životní prostředí</w:t>
        </w:r>
        <w:r w:rsidR="00EF3BC8">
          <w:rPr>
            <w:noProof/>
            <w:webHidden/>
          </w:rPr>
          <w:tab/>
        </w:r>
        <w:r w:rsidR="00EF3BC8">
          <w:rPr>
            <w:noProof/>
            <w:webHidden/>
          </w:rPr>
          <w:fldChar w:fldCharType="begin"/>
        </w:r>
        <w:r w:rsidR="00EF3BC8">
          <w:rPr>
            <w:noProof/>
            <w:webHidden/>
          </w:rPr>
          <w:instrText xml:space="preserve"> PAGEREF _Toc153873397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617D5D62" w14:textId="54B7FA21" w:rsidR="00EF3BC8" w:rsidRDefault="00FE12C1">
      <w:pPr>
        <w:pStyle w:val="Obsah2"/>
        <w:rPr>
          <w:rFonts w:asciiTheme="minorHAnsi" w:eastAsiaTheme="minorEastAsia" w:hAnsiTheme="minorHAnsi"/>
          <w:noProof/>
          <w:spacing w:val="0"/>
          <w:kern w:val="2"/>
          <w:sz w:val="22"/>
          <w:szCs w:val="22"/>
          <w:lang w:eastAsia="cs-CZ"/>
          <w14:ligatures w14:val="standardContextual"/>
        </w:rPr>
      </w:pPr>
      <w:hyperlink w:anchor="_Toc153873398" w:history="1">
        <w:r w:rsidR="00EF3BC8" w:rsidRPr="00FD70A8">
          <w:rPr>
            <w:rStyle w:val="Hypertextovodkaz"/>
            <w:rFonts w:asciiTheme="majorHAnsi" w:hAnsiTheme="majorHAnsi"/>
          </w:rPr>
          <w:t>4.17</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Publicita stavby</w:t>
        </w:r>
        <w:r w:rsidR="00EF3BC8">
          <w:rPr>
            <w:noProof/>
            <w:webHidden/>
          </w:rPr>
          <w:tab/>
        </w:r>
        <w:r w:rsidR="00EF3BC8">
          <w:rPr>
            <w:noProof/>
            <w:webHidden/>
          </w:rPr>
          <w:fldChar w:fldCharType="begin"/>
        </w:r>
        <w:r w:rsidR="00EF3BC8">
          <w:rPr>
            <w:noProof/>
            <w:webHidden/>
          </w:rPr>
          <w:instrText xml:space="preserve"> PAGEREF _Toc153873398 \h </w:instrText>
        </w:r>
        <w:r w:rsidR="00EF3BC8">
          <w:rPr>
            <w:noProof/>
            <w:webHidden/>
          </w:rPr>
        </w:r>
        <w:r w:rsidR="00EF3BC8">
          <w:rPr>
            <w:noProof/>
            <w:webHidden/>
          </w:rPr>
          <w:fldChar w:fldCharType="separate"/>
        </w:r>
        <w:r w:rsidR="00EF3BC8">
          <w:rPr>
            <w:noProof/>
            <w:webHidden/>
          </w:rPr>
          <w:t>15</w:t>
        </w:r>
        <w:r w:rsidR="00EF3BC8">
          <w:rPr>
            <w:noProof/>
            <w:webHidden/>
          </w:rPr>
          <w:fldChar w:fldCharType="end"/>
        </w:r>
      </w:hyperlink>
    </w:p>
    <w:p w14:paraId="21746F24" w14:textId="1B5786C9"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99" w:history="1">
        <w:r w:rsidR="00EF3BC8" w:rsidRPr="00FD70A8">
          <w:rPr>
            <w:rStyle w:val="Hypertextovodkaz"/>
          </w:rPr>
          <w:t>5.</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ORGANIZACE VÝSTAVBY, VÝLUKY</w:t>
        </w:r>
        <w:r w:rsidR="00EF3BC8">
          <w:rPr>
            <w:noProof/>
            <w:webHidden/>
          </w:rPr>
          <w:tab/>
        </w:r>
        <w:r w:rsidR="00EF3BC8">
          <w:rPr>
            <w:noProof/>
            <w:webHidden/>
          </w:rPr>
          <w:fldChar w:fldCharType="begin"/>
        </w:r>
        <w:r w:rsidR="00EF3BC8">
          <w:rPr>
            <w:noProof/>
            <w:webHidden/>
          </w:rPr>
          <w:instrText xml:space="preserve"> PAGEREF _Toc153873399 \h </w:instrText>
        </w:r>
        <w:r w:rsidR="00EF3BC8">
          <w:rPr>
            <w:noProof/>
            <w:webHidden/>
          </w:rPr>
        </w:r>
        <w:r w:rsidR="00EF3BC8">
          <w:rPr>
            <w:noProof/>
            <w:webHidden/>
          </w:rPr>
          <w:fldChar w:fldCharType="separate"/>
        </w:r>
        <w:r w:rsidR="00EF3BC8">
          <w:rPr>
            <w:noProof/>
            <w:webHidden/>
          </w:rPr>
          <w:t>16</w:t>
        </w:r>
        <w:r w:rsidR="00EF3BC8">
          <w:rPr>
            <w:noProof/>
            <w:webHidden/>
          </w:rPr>
          <w:fldChar w:fldCharType="end"/>
        </w:r>
      </w:hyperlink>
    </w:p>
    <w:p w14:paraId="0AD87932" w14:textId="5FD19E98"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0" w:history="1">
        <w:r w:rsidR="00EF3BC8" w:rsidRPr="00FD70A8">
          <w:rPr>
            <w:rStyle w:val="Hypertextovodkaz"/>
          </w:rPr>
          <w:t>6.</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SPECIFICKÉ POŽADAVKY</w:t>
        </w:r>
        <w:r w:rsidR="00EF3BC8">
          <w:rPr>
            <w:noProof/>
            <w:webHidden/>
          </w:rPr>
          <w:tab/>
        </w:r>
        <w:r w:rsidR="00EF3BC8">
          <w:rPr>
            <w:noProof/>
            <w:webHidden/>
          </w:rPr>
          <w:fldChar w:fldCharType="begin"/>
        </w:r>
        <w:r w:rsidR="00EF3BC8">
          <w:rPr>
            <w:noProof/>
            <w:webHidden/>
          </w:rPr>
          <w:instrText xml:space="preserve"> PAGEREF _Toc153873400 \h </w:instrText>
        </w:r>
        <w:r w:rsidR="00EF3BC8">
          <w:rPr>
            <w:noProof/>
            <w:webHidden/>
          </w:rPr>
        </w:r>
        <w:r w:rsidR="00EF3BC8">
          <w:rPr>
            <w:noProof/>
            <w:webHidden/>
          </w:rPr>
          <w:fldChar w:fldCharType="separate"/>
        </w:r>
        <w:r w:rsidR="00EF3BC8">
          <w:rPr>
            <w:noProof/>
            <w:webHidden/>
          </w:rPr>
          <w:t>17</w:t>
        </w:r>
        <w:r w:rsidR="00EF3BC8">
          <w:rPr>
            <w:noProof/>
            <w:webHidden/>
          </w:rPr>
          <w:fldChar w:fldCharType="end"/>
        </w:r>
      </w:hyperlink>
    </w:p>
    <w:p w14:paraId="2DAE20B9" w14:textId="7B065C9D"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1" w:history="1">
        <w:r w:rsidR="00EF3BC8" w:rsidRPr="00FD70A8">
          <w:rPr>
            <w:rStyle w:val="Hypertextovodkaz"/>
          </w:rPr>
          <w:t>7.</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SOUVISEJÍCÍ DOKUMENTY A PŘEDPISY</w:t>
        </w:r>
        <w:r w:rsidR="00EF3BC8">
          <w:rPr>
            <w:noProof/>
            <w:webHidden/>
          </w:rPr>
          <w:tab/>
        </w:r>
        <w:r w:rsidR="00EF3BC8">
          <w:rPr>
            <w:noProof/>
            <w:webHidden/>
          </w:rPr>
          <w:fldChar w:fldCharType="begin"/>
        </w:r>
        <w:r w:rsidR="00EF3BC8">
          <w:rPr>
            <w:noProof/>
            <w:webHidden/>
          </w:rPr>
          <w:instrText xml:space="preserve"> PAGEREF _Toc153873401 \h </w:instrText>
        </w:r>
        <w:r w:rsidR="00EF3BC8">
          <w:rPr>
            <w:noProof/>
            <w:webHidden/>
          </w:rPr>
        </w:r>
        <w:r w:rsidR="00EF3BC8">
          <w:rPr>
            <w:noProof/>
            <w:webHidden/>
          </w:rPr>
          <w:fldChar w:fldCharType="separate"/>
        </w:r>
        <w:r w:rsidR="00EF3BC8">
          <w:rPr>
            <w:noProof/>
            <w:webHidden/>
          </w:rPr>
          <w:t>17</w:t>
        </w:r>
        <w:r w:rsidR="00EF3BC8">
          <w:rPr>
            <w:noProof/>
            <w:webHidden/>
          </w:rPr>
          <w:fldChar w:fldCharType="end"/>
        </w:r>
      </w:hyperlink>
    </w:p>
    <w:p w14:paraId="0C2A1D78" w14:textId="0DB6F55A" w:rsidR="00EF3BC8" w:rsidRDefault="00FE12C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2" w:history="1">
        <w:r w:rsidR="00EF3BC8" w:rsidRPr="00FD70A8">
          <w:rPr>
            <w:rStyle w:val="Hypertextovodkaz"/>
          </w:rPr>
          <w:t>8.</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PŘÍLOHY</w:t>
        </w:r>
        <w:r w:rsidR="00EF3BC8">
          <w:rPr>
            <w:noProof/>
            <w:webHidden/>
          </w:rPr>
          <w:tab/>
        </w:r>
        <w:r w:rsidR="00EF3BC8">
          <w:rPr>
            <w:noProof/>
            <w:webHidden/>
          </w:rPr>
          <w:fldChar w:fldCharType="begin"/>
        </w:r>
        <w:r w:rsidR="00EF3BC8">
          <w:rPr>
            <w:noProof/>
            <w:webHidden/>
          </w:rPr>
          <w:instrText xml:space="preserve"> PAGEREF _Toc153873402 \h </w:instrText>
        </w:r>
        <w:r w:rsidR="00EF3BC8">
          <w:rPr>
            <w:noProof/>
            <w:webHidden/>
          </w:rPr>
        </w:r>
        <w:r w:rsidR="00EF3BC8">
          <w:rPr>
            <w:noProof/>
            <w:webHidden/>
          </w:rPr>
          <w:fldChar w:fldCharType="separate"/>
        </w:r>
        <w:r w:rsidR="00EF3BC8">
          <w:rPr>
            <w:noProof/>
            <w:webHidden/>
          </w:rPr>
          <w:t>18</w:t>
        </w:r>
        <w:r w:rsidR="00EF3BC8">
          <w:rPr>
            <w:noProof/>
            <w:webHidden/>
          </w:rPr>
          <w:fldChar w:fldCharType="end"/>
        </w:r>
      </w:hyperlink>
    </w:p>
    <w:p w14:paraId="20FCA764" w14:textId="46B94A47" w:rsidR="0069470F" w:rsidRDefault="00BD7E91" w:rsidP="00476F2F">
      <w:pPr>
        <w:pStyle w:val="Textbezodsazen"/>
      </w:pPr>
      <w:r>
        <w:fldChar w:fldCharType="end"/>
      </w:r>
    </w:p>
    <w:p w14:paraId="17AE6D04" w14:textId="77777777" w:rsidR="00476F2F" w:rsidRDefault="00476F2F" w:rsidP="00476F2F">
      <w:pPr>
        <w:pStyle w:val="Textbezodsazen"/>
      </w:pPr>
    </w:p>
    <w:p w14:paraId="194C720D" w14:textId="77777777" w:rsidR="0069470F" w:rsidRDefault="0069470F" w:rsidP="005D7A71">
      <w:pPr>
        <w:pStyle w:val="Nadpisbezsl1-1"/>
        <w:outlineLvl w:val="0"/>
      </w:pPr>
      <w:bookmarkStart w:id="1" w:name="_Toc153873372"/>
      <w:r>
        <w:t>SEZNAM ZKRATEK</w:t>
      </w:r>
      <w:bookmarkEnd w:id="1"/>
    </w:p>
    <w:p w14:paraId="24C012E6" w14:textId="619F53B6" w:rsidR="0069470F" w:rsidRPr="003B5AAE" w:rsidRDefault="0069470F" w:rsidP="0069470F">
      <w:pPr>
        <w:pStyle w:val="Textbezslovn"/>
        <w:ind w:left="0"/>
        <w:rPr>
          <w:rStyle w:val="Tun"/>
        </w:rPr>
      </w:pPr>
      <w:r w:rsidRPr="003B5AAE">
        <w:rPr>
          <w:rStyle w:val="Tun"/>
        </w:rPr>
        <w:t xml:space="preserve">Není-li </w:t>
      </w:r>
      <w:r w:rsidR="0041283E" w:rsidRPr="003B5AAE">
        <w:rPr>
          <w:rStyle w:val="Tun"/>
        </w:rPr>
        <w:t>v</w:t>
      </w:r>
      <w:r w:rsidR="0041283E">
        <w:rPr>
          <w:rStyle w:val="Tun"/>
        </w:rPr>
        <w:t> </w:t>
      </w:r>
      <w:r w:rsidRPr="003B5AAE">
        <w:rPr>
          <w:rStyle w:val="Tun"/>
        </w:rPr>
        <w:t xml:space="preserve">těchto ZTP výslovně uvedeno jinak, mají zkratky použité </w:t>
      </w:r>
      <w:r w:rsidR="0041283E" w:rsidRPr="003B5AAE">
        <w:rPr>
          <w:rStyle w:val="Tun"/>
        </w:rPr>
        <w:t>v</w:t>
      </w:r>
      <w:r w:rsidR="0041283E">
        <w:rPr>
          <w:rStyle w:val="Tun"/>
        </w:rPr>
        <w:t> </w:t>
      </w:r>
      <w:r w:rsidRPr="003B5AAE">
        <w:rPr>
          <w:rStyle w:val="Tun"/>
        </w:rPr>
        <w:t>těchto ZTP význam definovaný ve V</w:t>
      </w:r>
      <w:r w:rsidR="00F8402C">
        <w:rPr>
          <w:rStyle w:val="Tun"/>
        </w:rPr>
        <w:t>TP</w:t>
      </w:r>
      <w:r w:rsidRPr="003B5AAE">
        <w:rPr>
          <w:rStyle w:val="Tun"/>
        </w:rPr>
        <w:t>.</w:t>
      </w:r>
      <w:r w:rsidR="00F8402C" w:rsidRPr="00F8402C">
        <w:rPr>
          <w:rStyle w:val="Tun"/>
          <w:b w:val="0"/>
        </w:rPr>
        <w:t xml:space="preserve"> </w:t>
      </w:r>
      <w:r w:rsidR="0041283E" w:rsidRPr="00D00410">
        <w:rPr>
          <w:rStyle w:val="Tun"/>
          <w:b w:val="0"/>
        </w:rPr>
        <w:t>V</w:t>
      </w:r>
      <w:r w:rsidR="0041283E">
        <w:rPr>
          <w:rStyle w:val="Tun"/>
          <w:b w:val="0"/>
        </w:rPr>
        <w:t> </w:t>
      </w:r>
      <w:r w:rsidR="00F8402C" w:rsidRPr="00D00410">
        <w:rPr>
          <w:rStyle w:val="Tun"/>
          <w:b w:val="0"/>
        </w:rPr>
        <w:t xml:space="preserve">seznamu se neuvádějí legislativní zkratky, zkratky </w:t>
      </w:r>
      <w:r w:rsidR="0041283E" w:rsidRPr="00D00410">
        <w:rPr>
          <w:rStyle w:val="Tun"/>
          <w:b w:val="0"/>
        </w:rPr>
        <w:t>a</w:t>
      </w:r>
      <w:r w:rsidR="0041283E">
        <w:rPr>
          <w:rStyle w:val="Tun"/>
          <w:b w:val="0"/>
        </w:rPr>
        <w:t> </w:t>
      </w:r>
      <w:r w:rsidR="00F8402C" w:rsidRPr="00D00410">
        <w:rPr>
          <w:rStyle w:val="Tun"/>
          <w:b w:val="0"/>
        </w:rPr>
        <w:t xml:space="preserve">značky obecně známé, zavedené právními předpisy, uvedené </w:t>
      </w:r>
      <w:r w:rsidR="0041283E" w:rsidRPr="00D00410">
        <w:rPr>
          <w:rStyle w:val="Tun"/>
          <w:b w:val="0"/>
        </w:rPr>
        <w:t>v</w:t>
      </w:r>
      <w:r w:rsidR="0041283E">
        <w:rPr>
          <w:rStyle w:val="Tun"/>
          <w:b w:val="0"/>
        </w:rPr>
        <w:t> </w:t>
      </w:r>
      <w:r w:rsidR="00F8402C" w:rsidRPr="00D00410">
        <w:rPr>
          <w:rStyle w:val="Tun"/>
          <w:b w:val="0"/>
        </w:rPr>
        <w:t>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4F59ABF8" w14:textId="77777777" w:rsidTr="00F23844">
        <w:tc>
          <w:tcPr>
            <w:tcW w:w="1250" w:type="dxa"/>
            <w:tcMar>
              <w:top w:w="28" w:type="dxa"/>
              <w:left w:w="0" w:type="dxa"/>
              <w:bottom w:w="28" w:type="dxa"/>
              <w:right w:w="0" w:type="dxa"/>
            </w:tcMar>
          </w:tcPr>
          <w:p w14:paraId="77A1C18A"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138ACFFC" w14:textId="77777777" w:rsidR="0069470F" w:rsidRPr="006115D3" w:rsidRDefault="008A0E06" w:rsidP="00F73A5A">
            <w:pPr>
              <w:pStyle w:val="Zkratky2"/>
            </w:pPr>
            <w:r>
              <w:t>Elektronický stavební deník</w:t>
            </w:r>
          </w:p>
        </w:tc>
      </w:tr>
      <w:tr w:rsidR="0069470F" w:rsidRPr="00AD0C7B" w14:paraId="307462FE" w14:textId="77777777" w:rsidTr="00F23844">
        <w:tc>
          <w:tcPr>
            <w:tcW w:w="1250" w:type="dxa"/>
            <w:tcMar>
              <w:top w:w="28" w:type="dxa"/>
              <w:left w:w="0" w:type="dxa"/>
              <w:bottom w:w="28" w:type="dxa"/>
              <w:right w:w="0" w:type="dxa"/>
            </w:tcMar>
          </w:tcPr>
          <w:p w14:paraId="3E27367D" w14:textId="0CD5C559" w:rsidR="0069470F" w:rsidRPr="00F73A5A" w:rsidRDefault="00A96B96" w:rsidP="00A96B96">
            <w:pPr>
              <w:pStyle w:val="Zkratky1"/>
            </w:pPr>
            <w:r w:rsidRPr="00A96B96">
              <w:t xml:space="preserve">AZI </w:t>
            </w:r>
            <w:r w:rsidRPr="00A96B96">
              <w:tab/>
            </w:r>
          </w:p>
        </w:tc>
        <w:tc>
          <w:tcPr>
            <w:tcW w:w="7452" w:type="dxa"/>
            <w:tcMar>
              <w:top w:w="28" w:type="dxa"/>
              <w:left w:w="0" w:type="dxa"/>
              <w:bottom w:w="28" w:type="dxa"/>
              <w:right w:w="0" w:type="dxa"/>
            </w:tcMar>
          </w:tcPr>
          <w:p w14:paraId="01623ABF" w14:textId="62B594A3" w:rsidR="0069470F" w:rsidRPr="006115D3" w:rsidRDefault="00A96B96" w:rsidP="00F73A5A">
            <w:pPr>
              <w:pStyle w:val="Zkratky2"/>
            </w:pPr>
            <w:r w:rsidRPr="00A96B96">
              <w:t>Autorizovaný zeměměřický inženýr (dříve ÚOZI)</w:t>
            </w:r>
          </w:p>
        </w:tc>
      </w:tr>
      <w:tr w:rsidR="0069470F" w:rsidRPr="00AD0C7B" w14:paraId="64AC4308" w14:textId="77777777" w:rsidTr="00F23844">
        <w:tc>
          <w:tcPr>
            <w:tcW w:w="1250" w:type="dxa"/>
            <w:tcMar>
              <w:top w:w="28" w:type="dxa"/>
              <w:left w:w="0" w:type="dxa"/>
              <w:bottom w:w="28" w:type="dxa"/>
              <w:right w:w="0" w:type="dxa"/>
            </w:tcMar>
          </w:tcPr>
          <w:p w14:paraId="7C066730" w14:textId="77777777" w:rsidR="0069470F" w:rsidRPr="00F73A5A" w:rsidRDefault="0069470F" w:rsidP="00F73A5A">
            <w:pPr>
              <w:pStyle w:val="Zkratky1"/>
            </w:pPr>
          </w:p>
        </w:tc>
        <w:tc>
          <w:tcPr>
            <w:tcW w:w="7452" w:type="dxa"/>
            <w:tcMar>
              <w:top w:w="28" w:type="dxa"/>
              <w:left w:w="0" w:type="dxa"/>
              <w:bottom w:w="28" w:type="dxa"/>
              <w:right w:w="0" w:type="dxa"/>
            </w:tcMar>
          </w:tcPr>
          <w:p w14:paraId="1CB19BA1" w14:textId="77777777" w:rsidR="0069470F" w:rsidRPr="006115D3" w:rsidRDefault="0069470F" w:rsidP="00F73A5A">
            <w:pPr>
              <w:pStyle w:val="Zkratky2"/>
            </w:pPr>
          </w:p>
        </w:tc>
      </w:tr>
    </w:tbl>
    <w:p w14:paraId="3F94780D" w14:textId="77777777" w:rsidR="00AD0C7B" w:rsidRDefault="00AD0C7B">
      <w:r>
        <w:br w:type="page"/>
      </w:r>
    </w:p>
    <w:p w14:paraId="3DCE6503" w14:textId="77777777" w:rsidR="0069470F" w:rsidRDefault="0069470F" w:rsidP="0069470F">
      <w:pPr>
        <w:pStyle w:val="Nadpis2-1"/>
      </w:pPr>
      <w:bookmarkStart w:id="2" w:name="_Toc7077108"/>
      <w:bookmarkStart w:id="3" w:name="_Toc153873373"/>
      <w:r>
        <w:lastRenderedPageBreak/>
        <w:t xml:space="preserve">SPECIFIKACE </w:t>
      </w:r>
      <w:r w:rsidRPr="00BB2C9A">
        <w:t>PŘEDMĚTU</w:t>
      </w:r>
      <w:r>
        <w:t xml:space="preserve"> DÍLA</w:t>
      </w:r>
      <w:bookmarkEnd w:id="2"/>
      <w:bookmarkEnd w:id="3"/>
    </w:p>
    <w:p w14:paraId="3205F936" w14:textId="54804AA8" w:rsidR="0069470F" w:rsidRDefault="0069470F" w:rsidP="00CC396D">
      <w:pPr>
        <w:pStyle w:val="Nadpis2-2"/>
      </w:pPr>
      <w:bookmarkStart w:id="4" w:name="_Toc7077109"/>
      <w:bookmarkStart w:id="5" w:name="_Toc153873374"/>
      <w:r>
        <w:t xml:space="preserve">Účel </w:t>
      </w:r>
      <w:r w:rsidR="0041283E">
        <w:t>a </w:t>
      </w:r>
      <w:r>
        <w:t>předmět Díla</w:t>
      </w:r>
      <w:bookmarkEnd w:id="4"/>
      <w:bookmarkEnd w:id="5"/>
    </w:p>
    <w:p w14:paraId="2A364D48" w14:textId="0FAFEE23" w:rsidR="00951B3B" w:rsidRPr="008D139A" w:rsidRDefault="0069470F" w:rsidP="0069470F">
      <w:pPr>
        <w:pStyle w:val="Text2-1"/>
        <w:rPr>
          <w:rFonts w:asciiTheme="minorHAnsi" w:hAnsiTheme="minorHAnsi"/>
        </w:rPr>
      </w:pPr>
      <w:r w:rsidRPr="008D139A">
        <w:rPr>
          <w:rFonts w:asciiTheme="minorHAnsi" w:hAnsiTheme="minorHAnsi"/>
        </w:rPr>
        <w:t xml:space="preserve">Předmětem </w:t>
      </w:r>
      <w:r w:rsidR="00C675FA" w:rsidRPr="008D139A">
        <w:rPr>
          <w:rFonts w:asciiTheme="minorHAnsi" w:hAnsiTheme="minorHAnsi"/>
        </w:rPr>
        <w:t>D</w:t>
      </w:r>
      <w:r w:rsidRPr="008D139A">
        <w:rPr>
          <w:rFonts w:asciiTheme="minorHAnsi" w:hAnsiTheme="minorHAnsi"/>
        </w:rPr>
        <w:t xml:space="preserve">íla </w:t>
      </w:r>
      <w:r w:rsidR="00C675FA" w:rsidRPr="008D139A">
        <w:rPr>
          <w:rFonts w:asciiTheme="minorHAnsi" w:hAnsiTheme="minorHAnsi"/>
        </w:rPr>
        <w:t>„</w:t>
      </w:r>
      <w:r w:rsidR="0089666A" w:rsidRPr="008D139A">
        <w:rPr>
          <w:rFonts w:asciiTheme="minorHAnsi" w:hAnsiTheme="minorHAnsi"/>
          <w:b/>
        </w:rPr>
        <w:t>Revitalizace trati Chlumec nad Cidlinou – Trutnov</w:t>
      </w:r>
      <w:r w:rsidR="00C675FA" w:rsidRPr="008D139A">
        <w:rPr>
          <w:rFonts w:asciiTheme="minorHAnsi" w:hAnsiTheme="minorHAnsi"/>
        </w:rPr>
        <w:t>“</w:t>
      </w:r>
      <w:r w:rsidR="0089666A" w:rsidRPr="008D139A">
        <w:rPr>
          <w:rFonts w:asciiTheme="minorHAnsi" w:hAnsiTheme="minorHAnsi"/>
          <w:b/>
          <w:bCs/>
        </w:rPr>
        <w:t>, 0.etapa</w:t>
      </w:r>
      <w:r w:rsidR="00C675FA" w:rsidRPr="008D139A">
        <w:rPr>
          <w:rFonts w:asciiTheme="minorHAnsi" w:hAnsiTheme="minorHAnsi"/>
        </w:rPr>
        <w:t xml:space="preserve"> </w:t>
      </w:r>
      <w:r w:rsidRPr="008D139A">
        <w:rPr>
          <w:rFonts w:asciiTheme="minorHAnsi" w:hAnsiTheme="minorHAnsi"/>
        </w:rPr>
        <w:t>je</w:t>
      </w:r>
      <w:r w:rsidR="00951B3B" w:rsidRPr="008D139A">
        <w:rPr>
          <w:rFonts w:asciiTheme="minorHAnsi" w:hAnsiTheme="minorHAnsi"/>
        </w:rPr>
        <w:t>:</w:t>
      </w:r>
    </w:p>
    <w:p w14:paraId="25F24A2D" w14:textId="6EE3FF35" w:rsidR="00E564B7" w:rsidRPr="008D139A" w:rsidRDefault="00951B3B" w:rsidP="00951B3B">
      <w:pPr>
        <w:pStyle w:val="Odstavec1-1a"/>
        <w:numPr>
          <w:ilvl w:val="0"/>
          <w:numId w:val="5"/>
        </w:numPr>
        <w:rPr>
          <w:rFonts w:asciiTheme="minorHAnsi" w:hAnsiTheme="minorHAnsi"/>
        </w:rPr>
      </w:pPr>
      <w:r w:rsidRPr="008D139A">
        <w:rPr>
          <w:rFonts w:asciiTheme="minorHAnsi" w:hAnsiTheme="minorHAnsi"/>
          <w:b/>
        </w:rPr>
        <w:t xml:space="preserve">Zhotovení </w:t>
      </w:r>
      <w:r w:rsidR="00E564B7" w:rsidRPr="008D139A">
        <w:rPr>
          <w:rFonts w:asciiTheme="minorHAnsi" w:hAnsiTheme="minorHAnsi"/>
          <w:b/>
        </w:rPr>
        <w:t>Aktualizace p</w:t>
      </w:r>
      <w:r w:rsidRPr="008D139A">
        <w:rPr>
          <w:rFonts w:asciiTheme="minorHAnsi" w:hAnsiTheme="minorHAnsi"/>
          <w:b/>
        </w:rPr>
        <w:t>rojektové d</w:t>
      </w:r>
      <w:r w:rsidRPr="008D139A">
        <w:rPr>
          <w:rStyle w:val="Tun"/>
          <w:rFonts w:asciiTheme="minorHAnsi" w:hAnsiTheme="minorHAnsi"/>
        </w:rPr>
        <w:t>okumentace pro provádění stavby</w:t>
      </w:r>
      <w:r w:rsidR="00711666">
        <w:rPr>
          <w:rStyle w:val="Tun"/>
          <w:rFonts w:asciiTheme="minorHAnsi" w:hAnsiTheme="minorHAnsi"/>
        </w:rPr>
        <w:t xml:space="preserve"> vybraných objektů</w:t>
      </w:r>
      <w:r w:rsidR="00023095">
        <w:rPr>
          <w:rStyle w:val="Tun"/>
          <w:rFonts w:asciiTheme="minorHAnsi" w:hAnsiTheme="minorHAnsi"/>
        </w:rPr>
        <w:t xml:space="preserve">, </w:t>
      </w:r>
      <w:r w:rsidR="00023095" w:rsidRPr="00023095">
        <w:rPr>
          <w:rFonts w:asciiTheme="minorHAnsi" w:hAnsiTheme="minorHAnsi"/>
          <w:b/>
          <w:bCs/>
        </w:rPr>
        <w:t>včetně případné změny stavby před dokončením</w:t>
      </w:r>
      <w:r w:rsidRPr="008D139A">
        <w:rPr>
          <w:rFonts w:asciiTheme="minorHAnsi" w:hAnsiTheme="minorHAnsi"/>
        </w:rPr>
        <w:t xml:space="preserve">, která rozpracuje a vymezí požadavky na stavbu do podrobností, které specifikují předmět </w:t>
      </w:r>
      <w:r w:rsidR="007B1404" w:rsidRPr="008D139A">
        <w:rPr>
          <w:rFonts w:asciiTheme="minorHAnsi" w:hAnsiTheme="minorHAnsi"/>
        </w:rPr>
        <w:t>Díla se zohledněním</w:t>
      </w:r>
      <w:r w:rsidRPr="008D139A">
        <w:rPr>
          <w:rFonts w:asciiTheme="minorHAnsi" w:hAnsiTheme="minorHAnsi"/>
        </w:rPr>
        <w:t xml:space="preserve"> konkrétních výrobků, dodávaných technologií, technologických postupů </w:t>
      </w:r>
      <w:r w:rsidR="0041283E" w:rsidRPr="008D139A">
        <w:rPr>
          <w:rFonts w:asciiTheme="minorHAnsi" w:hAnsiTheme="minorHAnsi"/>
        </w:rPr>
        <w:t>a</w:t>
      </w:r>
      <w:r w:rsidR="0041283E">
        <w:rPr>
          <w:rFonts w:asciiTheme="minorHAnsi" w:hAnsiTheme="minorHAnsi"/>
        </w:rPr>
        <w:t> </w:t>
      </w:r>
      <w:r w:rsidRPr="008D139A">
        <w:rPr>
          <w:rFonts w:asciiTheme="minorHAnsi" w:hAnsiTheme="minorHAnsi"/>
        </w:rPr>
        <w:t>výrobních podmínek Zhotovitele stavby.</w:t>
      </w:r>
      <w:r w:rsidR="00E564B7" w:rsidRPr="008D139A">
        <w:rPr>
          <w:rFonts w:asciiTheme="minorHAnsi" w:hAnsiTheme="minorHAnsi"/>
        </w:rPr>
        <w:t xml:space="preserve"> </w:t>
      </w:r>
    </w:p>
    <w:p w14:paraId="438E5FC2" w14:textId="73EFE6B8" w:rsidR="00951B3B" w:rsidRPr="008D139A" w:rsidRDefault="00E564B7" w:rsidP="00951B3B">
      <w:pPr>
        <w:pStyle w:val="Odstavec1-1a"/>
        <w:numPr>
          <w:ilvl w:val="0"/>
          <w:numId w:val="5"/>
        </w:numPr>
        <w:rPr>
          <w:rFonts w:asciiTheme="minorHAnsi" w:hAnsiTheme="minorHAnsi"/>
        </w:rPr>
      </w:pPr>
      <w:r w:rsidRPr="008D139A">
        <w:rPr>
          <w:rFonts w:asciiTheme="minorHAnsi" w:hAnsiTheme="minorHAnsi"/>
          <w:b/>
          <w:bCs/>
        </w:rPr>
        <w:t>Zajištění výkonu Autorského dozoru</w:t>
      </w:r>
      <w:r w:rsidRPr="008D139A">
        <w:rPr>
          <w:rFonts w:asciiTheme="minorHAnsi" w:hAnsiTheme="minorHAnsi"/>
        </w:rPr>
        <w:t xml:space="preserve"> </w:t>
      </w:r>
      <w:r w:rsidR="004D4982">
        <w:rPr>
          <w:rFonts w:asciiTheme="minorHAnsi" w:hAnsiTheme="minorHAnsi"/>
          <w:b/>
          <w:bCs/>
        </w:rPr>
        <w:t>aktualizovaných</w:t>
      </w:r>
      <w:r w:rsidR="00711666" w:rsidRPr="00711666">
        <w:rPr>
          <w:rFonts w:asciiTheme="minorHAnsi" w:hAnsiTheme="minorHAnsi"/>
          <w:b/>
          <w:bCs/>
        </w:rPr>
        <w:t xml:space="preserve"> objektů </w:t>
      </w:r>
      <w:r w:rsidRPr="008D139A">
        <w:rPr>
          <w:rFonts w:asciiTheme="minorHAnsi" w:hAnsiTheme="minorHAnsi"/>
        </w:rPr>
        <w:t xml:space="preserve">při zhotovení stavby </w:t>
      </w:r>
      <w:r w:rsidR="0041283E" w:rsidRPr="008D139A">
        <w:rPr>
          <w:rFonts w:asciiTheme="minorHAnsi" w:hAnsiTheme="minorHAnsi"/>
        </w:rPr>
        <w:t>a</w:t>
      </w:r>
      <w:r w:rsidR="0041283E">
        <w:rPr>
          <w:rFonts w:asciiTheme="minorHAnsi" w:hAnsiTheme="minorHAnsi"/>
        </w:rPr>
        <w:t> </w:t>
      </w:r>
      <w:r w:rsidRPr="008D139A">
        <w:rPr>
          <w:rFonts w:asciiTheme="minorHAnsi" w:hAnsiTheme="minorHAnsi"/>
        </w:rPr>
        <w:t>manuálu údržby.</w:t>
      </w:r>
    </w:p>
    <w:p w14:paraId="4BBDA598" w14:textId="16A699A5" w:rsidR="002142F1" w:rsidRPr="0010775B" w:rsidRDefault="00E564B7" w:rsidP="000C6F23">
      <w:pPr>
        <w:pStyle w:val="Odstavec1-1a"/>
        <w:numPr>
          <w:ilvl w:val="0"/>
          <w:numId w:val="5"/>
        </w:numPr>
        <w:rPr>
          <w:rFonts w:asciiTheme="minorHAnsi" w:hAnsiTheme="minorHAnsi"/>
        </w:rPr>
      </w:pPr>
      <w:r w:rsidRPr="002142F1">
        <w:rPr>
          <w:rFonts w:asciiTheme="minorHAnsi" w:hAnsiTheme="minorHAnsi"/>
          <w:b/>
        </w:rPr>
        <w:t>V</w:t>
      </w:r>
      <w:r w:rsidR="0089666A" w:rsidRPr="002142F1">
        <w:rPr>
          <w:rFonts w:asciiTheme="minorHAnsi" w:hAnsiTheme="minorHAnsi"/>
          <w:b/>
        </w:rPr>
        <w:t>yhrazená změna záva</w:t>
      </w:r>
      <w:r w:rsidR="00B047A3" w:rsidRPr="002142F1">
        <w:rPr>
          <w:rFonts w:asciiTheme="minorHAnsi" w:hAnsiTheme="minorHAnsi"/>
          <w:b/>
        </w:rPr>
        <w:t xml:space="preserve">zku </w:t>
      </w:r>
      <w:r w:rsidR="00B047A3" w:rsidRPr="002142F1">
        <w:rPr>
          <w:rFonts w:asciiTheme="minorHAnsi" w:hAnsiTheme="minorHAnsi"/>
        </w:rPr>
        <w:t xml:space="preserve">pro realizaci objektu SO 19-16-01.1 (propustek žkm 97,186) </w:t>
      </w:r>
      <w:r w:rsidR="002142F1" w:rsidRPr="002142F1">
        <w:rPr>
          <w:rFonts w:asciiTheme="minorHAnsi" w:hAnsiTheme="minorHAnsi"/>
          <w:bCs/>
        </w:rPr>
        <w:t xml:space="preserve">je </w:t>
      </w:r>
      <w:r w:rsidR="002142F1">
        <w:rPr>
          <w:rFonts w:asciiTheme="minorHAnsi" w:hAnsiTheme="minorHAnsi"/>
          <w:bCs/>
        </w:rPr>
        <w:t>s</w:t>
      </w:r>
      <w:r w:rsidR="002142F1" w:rsidRPr="002142F1">
        <w:rPr>
          <w:rFonts w:asciiTheme="minorHAnsi" w:hAnsiTheme="minorHAnsi"/>
        </w:rPr>
        <w:t>oučástí předmětu plnění veřejné zakázky</w:t>
      </w:r>
      <w:r w:rsidR="002142F1">
        <w:rPr>
          <w:rFonts w:asciiTheme="minorHAnsi" w:hAnsiTheme="minorHAnsi"/>
        </w:rPr>
        <w:t>.</w:t>
      </w:r>
      <w:r w:rsidR="002142F1" w:rsidRPr="002142F1">
        <w:rPr>
          <w:rFonts w:asciiTheme="minorHAnsi" w:hAnsiTheme="minorHAnsi"/>
        </w:rPr>
        <w:t xml:space="preserve"> </w:t>
      </w:r>
      <w:r w:rsidR="002142F1">
        <w:rPr>
          <w:rFonts w:asciiTheme="minorHAnsi" w:hAnsiTheme="minorHAnsi"/>
        </w:rPr>
        <w:t>O</w:t>
      </w:r>
      <w:r w:rsidR="002142F1" w:rsidRPr="002142F1">
        <w:rPr>
          <w:rFonts w:asciiTheme="minorHAnsi" w:hAnsiTheme="minorHAnsi"/>
        </w:rPr>
        <w:t xml:space="preserve">bjekt SO 19-16-01.1 </w:t>
      </w:r>
      <w:r w:rsidR="002142F1">
        <w:rPr>
          <w:rFonts w:asciiTheme="minorHAnsi" w:hAnsiTheme="minorHAnsi"/>
        </w:rPr>
        <w:t xml:space="preserve">bude realizován </w:t>
      </w:r>
      <w:r w:rsidR="002142F1" w:rsidRPr="002142F1">
        <w:rPr>
          <w:rFonts w:asciiTheme="minorHAnsi" w:hAnsiTheme="minorHAnsi"/>
        </w:rPr>
        <w:t xml:space="preserve">ve </w:t>
      </w:r>
      <w:r w:rsidR="002142F1" w:rsidRPr="002142F1">
        <w:rPr>
          <w:rFonts w:asciiTheme="minorHAnsi" w:hAnsiTheme="minorHAnsi"/>
          <w:bCs/>
        </w:rPr>
        <w:t xml:space="preserve">výlukových časech dle schváleného </w:t>
      </w:r>
      <w:r w:rsidR="007A09CD">
        <w:rPr>
          <w:rFonts w:asciiTheme="minorHAnsi" w:hAnsiTheme="minorHAnsi"/>
          <w:bCs/>
        </w:rPr>
        <w:t>Z</w:t>
      </w:r>
      <w:r w:rsidR="002142F1" w:rsidRPr="002142F1">
        <w:rPr>
          <w:rFonts w:asciiTheme="minorHAnsi" w:hAnsiTheme="minorHAnsi"/>
          <w:bCs/>
        </w:rPr>
        <w:t>OV.</w:t>
      </w:r>
      <w:r w:rsidR="002142F1" w:rsidRPr="002142F1">
        <w:rPr>
          <w:rFonts w:asciiTheme="minorHAnsi" w:hAnsiTheme="minorHAnsi"/>
        </w:rPr>
        <w:t xml:space="preserve"> Ocenění této realizace bude zahrnuto do nabídkové ceny, náklady na objekt SO 19-16-01.1 budou uvedeny v oceněných Požadavcích na výkon </w:t>
      </w:r>
      <w:r w:rsidR="007A09CD">
        <w:rPr>
          <w:rFonts w:asciiTheme="minorHAnsi" w:hAnsiTheme="minorHAnsi"/>
        </w:rPr>
        <w:t>a</w:t>
      </w:r>
      <w:r w:rsidR="002142F1" w:rsidRPr="002142F1">
        <w:rPr>
          <w:rFonts w:asciiTheme="minorHAnsi" w:hAnsiTheme="minorHAnsi"/>
        </w:rPr>
        <w:t xml:space="preserve"> funkci. Zajištění </w:t>
      </w:r>
      <w:r w:rsidR="007A09CD">
        <w:rPr>
          <w:rFonts w:asciiTheme="minorHAnsi" w:hAnsiTheme="minorHAnsi"/>
        </w:rPr>
        <w:t xml:space="preserve">zhotovení </w:t>
      </w:r>
      <w:r w:rsidR="002142F1" w:rsidRPr="002142F1">
        <w:rPr>
          <w:rFonts w:asciiTheme="minorHAnsi" w:hAnsiTheme="minorHAnsi"/>
        </w:rPr>
        <w:t xml:space="preserve">objektu si </w:t>
      </w:r>
      <w:r w:rsidR="007A09CD">
        <w:rPr>
          <w:rFonts w:asciiTheme="minorHAnsi" w:hAnsiTheme="minorHAnsi"/>
        </w:rPr>
        <w:t>Objednatel</w:t>
      </w:r>
      <w:r w:rsidR="002142F1" w:rsidRPr="002142F1">
        <w:rPr>
          <w:rFonts w:asciiTheme="minorHAnsi" w:hAnsiTheme="minorHAnsi"/>
        </w:rPr>
        <w:t xml:space="preserve"> vyhrazuje jako změnu závazku ze smlouvy v souladu s ustanovením § 100 odst. 1 ZZVZ. </w:t>
      </w:r>
      <w:r w:rsidR="007A09CD">
        <w:rPr>
          <w:rFonts w:asciiTheme="minorHAnsi" w:hAnsiTheme="minorHAnsi"/>
        </w:rPr>
        <w:t>Zhotoviteli</w:t>
      </w:r>
      <w:r w:rsidR="002142F1" w:rsidRPr="002142F1">
        <w:rPr>
          <w:rFonts w:asciiTheme="minorHAnsi" w:hAnsiTheme="minorHAnsi"/>
        </w:rPr>
        <w:t xml:space="preserve"> bude uhrazen jen skutečně provedený rozsah tohoto plnění. V případě, že tento objekt nebude možno realizovat, nebude </w:t>
      </w:r>
      <w:r w:rsidR="007A09CD">
        <w:rPr>
          <w:rFonts w:asciiTheme="minorHAnsi" w:hAnsiTheme="minorHAnsi"/>
        </w:rPr>
        <w:t>Zhotovitelem</w:t>
      </w:r>
      <w:r w:rsidR="002142F1" w:rsidRPr="002142F1">
        <w:rPr>
          <w:rFonts w:asciiTheme="minorHAnsi" w:hAnsiTheme="minorHAnsi"/>
        </w:rPr>
        <w:t xml:space="preserve"> provedeno. Rozsah plnění, který nebude realizován, se nezapočítává do limitů pro změny podle § 222 ZZVZ. </w:t>
      </w:r>
    </w:p>
    <w:p w14:paraId="0D012533" w14:textId="399130A1" w:rsidR="002142F1" w:rsidRPr="008D139A" w:rsidRDefault="002142F1" w:rsidP="002142F1">
      <w:pPr>
        <w:pStyle w:val="Odstavec1-1a"/>
        <w:numPr>
          <w:ilvl w:val="0"/>
          <w:numId w:val="5"/>
        </w:numPr>
        <w:rPr>
          <w:rFonts w:asciiTheme="minorHAnsi" w:hAnsiTheme="minorHAnsi"/>
        </w:rPr>
      </w:pPr>
      <w:r>
        <w:t xml:space="preserve">Bližší specifikace předmětu plnění veřejné zakázky je upravena </w:t>
      </w:r>
      <w:r w:rsidR="0041283E">
        <w:t>v </w:t>
      </w:r>
      <w:r>
        <w:t>dalších částech zadávací dokumentace</w:t>
      </w:r>
      <w:r w:rsidR="00807F41">
        <w:t>.</w:t>
      </w:r>
    </w:p>
    <w:p w14:paraId="47FC699F" w14:textId="597954A9" w:rsidR="008A710A" w:rsidRDefault="008A710A" w:rsidP="001D4BFC">
      <w:pPr>
        <w:pStyle w:val="Odstavec1-1a"/>
        <w:rPr>
          <w:rFonts w:asciiTheme="minorHAnsi" w:hAnsiTheme="minorHAnsi"/>
        </w:rPr>
      </w:pPr>
      <w:r w:rsidRPr="008D139A">
        <w:rPr>
          <w:rFonts w:asciiTheme="minorHAnsi" w:hAnsiTheme="minorHAnsi"/>
          <w:b/>
        </w:rPr>
        <w:t>Zhotovení stavby</w:t>
      </w:r>
      <w:r w:rsidR="001D4BFC" w:rsidRPr="008D139A">
        <w:rPr>
          <w:rFonts w:asciiTheme="minorHAnsi" w:hAnsiTheme="minorHAnsi"/>
          <w:b/>
        </w:rPr>
        <w:t xml:space="preserve"> </w:t>
      </w:r>
      <w:r w:rsidR="001D4BFC" w:rsidRPr="008D139A">
        <w:rPr>
          <w:rFonts w:asciiTheme="minorHAnsi" w:hAnsiTheme="minorHAnsi"/>
        </w:rPr>
        <w:t xml:space="preserve">dle schválené </w:t>
      </w:r>
      <w:r w:rsidR="00023095">
        <w:rPr>
          <w:rFonts w:asciiTheme="minorHAnsi" w:hAnsiTheme="minorHAnsi"/>
        </w:rPr>
        <w:t>p</w:t>
      </w:r>
      <w:r w:rsidR="001D4BFC" w:rsidRPr="008D139A">
        <w:rPr>
          <w:rFonts w:asciiTheme="minorHAnsi" w:hAnsiTheme="minorHAnsi"/>
        </w:rPr>
        <w:t>rojektové dokumentace</w:t>
      </w:r>
      <w:r w:rsidR="00711666">
        <w:rPr>
          <w:rFonts w:asciiTheme="minorHAnsi" w:hAnsiTheme="minorHAnsi"/>
        </w:rPr>
        <w:t xml:space="preserve"> DSP</w:t>
      </w:r>
      <w:r w:rsidR="002E3AA0">
        <w:rPr>
          <w:rFonts w:asciiTheme="minorHAnsi" w:hAnsiTheme="minorHAnsi"/>
        </w:rPr>
        <w:t>+PDPS</w:t>
      </w:r>
      <w:r w:rsidR="00711666">
        <w:rPr>
          <w:rFonts w:asciiTheme="minorHAnsi" w:hAnsiTheme="minorHAnsi"/>
        </w:rPr>
        <w:t xml:space="preserve"> z roku 04/2019</w:t>
      </w:r>
      <w:r w:rsidR="004D4982">
        <w:rPr>
          <w:rFonts w:asciiTheme="minorHAnsi" w:hAnsiTheme="minorHAnsi"/>
        </w:rPr>
        <w:t xml:space="preserve">, </w:t>
      </w:r>
      <w:r w:rsidR="00023095">
        <w:rPr>
          <w:rFonts w:asciiTheme="minorHAnsi" w:hAnsiTheme="minorHAnsi"/>
        </w:rPr>
        <w:t xml:space="preserve">vydaného </w:t>
      </w:r>
      <w:r w:rsidR="001D4BFC" w:rsidRPr="008D139A">
        <w:rPr>
          <w:rFonts w:asciiTheme="minorHAnsi" w:hAnsiTheme="minorHAnsi"/>
        </w:rPr>
        <w:t>pravomocného stavebního</w:t>
      </w:r>
      <w:r w:rsidR="00023095">
        <w:rPr>
          <w:rFonts w:asciiTheme="minorHAnsi" w:hAnsiTheme="minorHAnsi"/>
        </w:rPr>
        <w:t xml:space="preserve"> povolení z </w:t>
      </w:r>
      <w:r w:rsidR="0041283E">
        <w:rPr>
          <w:rFonts w:asciiTheme="minorHAnsi" w:hAnsiTheme="minorHAnsi"/>
        </w:rPr>
        <w:t>8. 2. </w:t>
      </w:r>
      <w:r w:rsidR="00023095">
        <w:rPr>
          <w:rFonts w:asciiTheme="minorHAnsi" w:hAnsiTheme="minorHAnsi"/>
        </w:rPr>
        <w:t xml:space="preserve">2021 </w:t>
      </w:r>
      <w:r w:rsidR="0041283E">
        <w:rPr>
          <w:rFonts w:asciiTheme="minorHAnsi" w:hAnsiTheme="minorHAnsi"/>
        </w:rPr>
        <w:t>a </w:t>
      </w:r>
      <w:r w:rsidR="00023095">
        <w:rPr>
          <w:rFonts w:asciiTheme="minorHAnsi" w:hAnsiTheme="minorHAnsi"/>
        </w:rPr>
        <w:t>Aktualizované PDPS vybraných stavebních objektů včetně případné změny stavby před dokončením.</w:t>
      </w:r>
    </w:p>
    <w:p w14:paraId="396CD1ED" w14:textId="349F3FCA" w:rsidR="0069470F" w:rsidRPr="008D139A" w:rsidRDefault="00E53053" w:rsidP="000C6F23">
      <w:pPr>
        <w:pStyle w:val="Text2-1"/>
      </w:pPr>
      <w:r w:rsidRPr="008D139A">
        <w:t>Cíle</w:t>
      </w:r>
      <w:r w:rsidR="0069470F" w:rsidRPr="008D139A">
        <w:t xml:space="preserve">m </w:t>
      </w:r>
      <w:r w:rsidRPr="008D139A">
        <w:t xml:space="preserve">Díla </w:t>
      </w:r>
      <w:r w:rsidR="0069470F" w:rsidRPr="008D139A">
        <w:t>je</w:t>
      </w:r>
      <w:r w:rsidR="00E564B7" w:rsidRPr="008D139A">
        <w:t xml:space="preserve"> odstranění morální </w:t>
      </w:r>
      <w:r w:rsidR="0041283E" w:rsidRPr="008D139A">
        <w:t>a</w:t>
      </w:r>
      <w:r w:rsidR="0041283E">
        <w:t> </w:t>
      </w:r>
      <w:r w:rsidR="00E564B7" w:rsidRPr="008D139A">
        <w:t>fyzické zastaralosti dnešního zabezpečovacího zařízení,</w:t>
      </w:r>
      <w:r w:rsidR="00023095">
        <w:t xml:space="preserve"> </w:t>
      </w:r>
      <w:r w:rsidR="00E564B7" w:rsidRPr="008D139A">
        <w:t xml:space="preserve">optimalizace jízdních dob, vytvoření dálkového ovládání zabezpečovacích, sdělovacích </w:t>
      </w:r>
      <w:r w:rsidR="0041283E" w:rsidRPr="008D139A">
        <w:t>a</w:t>
      </w:r>
      <w:r w:rsidR="0041283E">
        <w:t> </w:t>
      </w:r>
      <w:r w:rsidR="00E564B7" w:rsidRPr="008D139A">
        <w:t xml:space="preserve">energetických zařízení </w:t>
      </w:r>
      <w:r w:rsidR="0041283E" w:rsidRPr="008D139A">
        <w:t>z</w:t>
      </w:r>
      <w:r w:rsidR="0041283E">
        <w:t> </w:t>
      </w:r>
      <w:r w:rsidR="00E564B7" w:rsidRPr="008D139A">
        <w:t xml:space="preserve">jednoho místa, odstranění trvalých omezení rychlostí, rekonstrukce zhlaví </w:t>
      </w:r>
      <w:r w:rsidR="0041283E" w:rsidRPr="008D139A">
        <w:t>a</w:t>
      </w:r>
      <w:r w:rsidR="0041283E">
        <w:t> </w:t>
      </w:r>
      <w:r w:rsidR="00E564B7" w:rsidRPr="008D139A">
        <w:t xml:space="preserve">celková obnova vybraných stanic, zabezpečení přejezdů na trati, vybudování nových nástupišť </w:t>
      </w:r>
      <w:r w:rsidR="0041283E" w:rsidRPr="008D139A">
        <w:t>a</w:t>
      </w:r>
      <w:r w:rsidR="0041283E">
        <w:t> </w:t>
      </w:r>
      <w:r w:rsidR="00E564B7" w:rsidRPr="008D139A">
        <w:t xml:space="preserve">informačního </w:t>
      </w:r>
      <w:r w:rsidR="0041283E" w:rsidRPr="008D139A">
        <w:t>a</w:t>
      </w:r>
      <w:r w:rsidR="0041283E">
        <w:t> </w:t>
      </w:r>
      <w:r w:rsidR="00E564B7" w:rsidRPr="008D139A">
        <w:t>orientačního systému pro cestující.</w:t>
      </w:r>
    </w:p>
    <w:p w14:paraId="062DE0C7" w14:textId="6E259EFC" w:rsidR="0098333B" w:rsidRDefault="0098333B" w:rsidP="0022166B">
      <w:pPr>
        <w:pStyle w:val="Text2-1"/>
        <w:rPr>
          <w:rFonts w:asciiTheme="minorHAnsi" w:hAnsiTheme="minorHAnsi"/>
        </w:rPr>
      </w:pPr>
      <w:r w:rsidRPr="008D139A">
        <w:rPr>
          <w:rFonts w:asciiTheme="minorHAnsi" w:hAnsiTheme="minorHAnsi"/>
        </w:rPr>
        <w:t xml:space="preserve">Součástí díla je zajištění publicity (viz </w:t>
      </w:r>
      <w:r w:rsidR="000C6F23">
        <w:rPr>
          <w:rFonts w:asciiTheme="minorHAnsi" w:hAnsiTheme="minorHAnsi"/>
        </w:rPr>
        <w:fldChar w:fldCharType="begin"/>
      </w:r>
      <w:r w:rsidR="000C6F23">
        <w:rPr>
          <w:rFonts w:asciiTheme="minorHAnsi" w:hAnsiTheme="minorHAnsi"/>
        </w:rPr>
        <w:instrText xml:space="preserve"> REF _Ref78271730 \r \h </w:instrText>
      </w:r>
      <w:r w:rsidR="000C6F23">
        <w:rPr>
          <w:rFonts w:asciiTheme="minorHAnsi" w:hAnsiTheme="minorHAnsi"/>
        </w:rPr>
      </w:r>
      <w:r w:rsidR="000C6F23">
        <w:rPr>
          <w:rFonts w:asciiTheme="minorHAnsi" w:hAnsiTheme="minorHAnsi"/>
        </w:rPr>
        <w:fldChar w:fldCharType="separate"/>
      </w:r>
      <w:r w:rsidR="00C329B1">
        <w:rPr>
          <w:rFonts w:asciiTheme="minorHAnsi" w:hAnsiTheme="minorHAnsi"/>
        </w:rPr>
        <w:t>4.16.2</w:t>
      </w:r>
      <w:r w:rsidR="000C6F23">
        <w:rPr>
          <w:rFonts w:asciiTheme="minorHAnsi" w:hAnsiTheme="minorHAnsi"/>
        </w:rPr>
        <w:fldChar w:fldCharType="end"/>
      </w:r>
      <w:r w:rsidRPr="008D139A">
        <w:rPr>
          <w:rFonts w:asciiTheme="minorHAnsi" w:hAnsiTheme="minorHAnsi"/>
        </w:rPr>
        <w:t xml:space="preserve"> těchto ZTP).</w:t>
      </w:r>
    </w:p>
    <w:p w14:paraId="34511778" w14:textId="5A974AAC" w:rsidR="00F67ABB" w:rsidRPr="008D139A" w:rsidRDefault="00F67ABB" w:rsidP="00F67ABB">
      <w:pPr>
        <w:pStyle w:val="Text2-1"/>
        <w:rPr>
          <w:rFonts w:asciiTheme="minorHAnsi" w:hAnsiTheme="minorHAnsi"/>
        </w:rPr>
      </w:pPr>
      <w:r w:rsidRPr="002E3AA0">
        <w:rPr>
          <w:rFonts w:asciiTheme="minorHAnsi" w:hAnsiTheme="minorHAnsi"/>
          <w:b/>
        </w:rPr>
        <w:t>Nákladová</w:t>
      </w:r>
      <w:r w:rsidRPr="00F67ABB">
        <w:rPr>
          <w:rFonts w:asciiTheme="minorHAnsi" w:hAnsiTheme="minorHAnsi"/>
        </w:rPr>
        <w:t xml:space="preserve"> </w:t>
      </w:r>
      <w:r w:rsidRPr="002E3AA0">
        <w:rPr>
          <w:rFonts w:asciiTheme="minorHAnsi" w:hAnsiTheme="minorHAnsi"/>
          <w:b/>
        </w:rPr>
        <w:t>část dokumentace je rozdělena na dvě části. První část, týkající se technologických objektů (D.1.1, D.1.2, D.1.3, E.3.4, E.3.6), bude oceněna v</w:t>
      </w:r>
      <w:r>
        <w:rPr>
          <w:rFonts w:asciiTheme="minorHAnsi" w:hAnsiTheme="minorHAnsi"/>
          <w:b/>
        </w:rPr>
        <w:t> </w:t>
      </w:r>
      <w:r w:rsidRPr="002E3AA0">
        <w:rPr>
          <w:rFonts w:asciiTheme="minorHAnsi" w:hAnsiTheme="minorHAnsi"/>
          <w:b/>
        </w:rPr>
        <w:t>požadavcích na výkon nebo funkci (dle Smluvních podmínek žluté knihy FIDIC). Druhá část dokumentace, týkající se stavebních objektů, bude oceněna pomocí soupisu prací s výkazem výměr, podrobného položkového rozpočtu jednotlivých objektů dle zveřejněné přílohy rekapitulace stavby (dle Smluvních podmínek červené knihy FIDIC).</w:t>
      </w:r>
    </w:p>
    <w:p w14:paraId="7EAE78D3" w14:textId="15AB5B5E" w:rsidR="00F67ABB" w:rsidRPr="002E3AA0" w:rsidRDefault="00F67ABB" w:rsidP="002E3AA0">
      <w:pPr>
        <w:pStyle w:val="Nadpis2-2"/>
      </w:pPr>
      <w:bookmarkStart w:id="6" w:name="_Toc153873375"/>
      <w:r>
        <w:t>Rozsah Díla</w:t>
      </w:r>
      <w:bookmarkEnd w:id="6"/>
    </w:p>
    <w:p w14:paraId="24D7AB6B" w14:textId="0859F8E7" w:rsidR="003475AA" w:rsidRPr="008D139A" w:rsidRDefault="0069470F" w:rsidP="003475AA">
      <w:pPr>
        <w:pStyle w:val="Text2-1"/>
        <w:rPr>
          <w:rFonts w:asciiTheme="minorHAnsi" w:hAnsiTheme="minorHAnsi"/>
        </w:rPr>
      </w:pPr>
      <w:r w:rsidRPr="00AB3AC1">
        <w:rPr>
          <w:rFonts w:asciiTheme="minorHAnsi" w:hAnsiTheme="minorHAnsi"/>
          <w:b/>
        </w:rPr>
        <w:t xml:space="preserve">Rozsah </w:t>
      </w:r>
      <w:r w:rsidR="0041283E" w:rsidRPr="00AB3AC1">
        <w:rPr>
          <w:rFonts w:asciiTheme="minorHAnsi" w:hAnsiTheme="minorHAnsi"/>
          <w:b/>
        </w:rPr>
        <w:t>a </w:t>
      </w:r>
      <w:r w:rsidR="00951B3B" w:rsidRPr="00AB3AC1">
        <w:rPr>
          <w:rFonts w:asciiTheme="minorHAnsi" w:hAnsiTheme="minorHAnsi"/>
          <w:b/>
        </w:rPr>
        <w:t xml:space="preserve">členění </w:t>
      </w:r>
      <w:r w:rsidR="001D4BFC" w:rsidRPr="00AB3AC1">
        <w:rPr>
          <w:rFonts w:asciiTheme="minorHAnsi" w:hAnsiTheme="minorHAnsi"/>
          <w:b/>
        </w:rPr>
        <w:t xml:space="preserve">Projektové </w:t>
      </w:r>
      <w:r w:rsidR="00951B3B" w:rsidRPr="00AB3AC1">
        <w:rPr>
          <w:rFonts w:asciiTheme="minorHAnsi" w:hAnsiTheme="minorHAnsi"/>
          <w:b/>
        </w:rPr>
        <w:t xml:space="preserve">dokumentace </w:t>
      </w:r>
      <w:r w:rsidR="0041283E" w:rsidRPr="00AB3AC1">
        <w:rPr>
          <w:rFonts w:asciiTheme="minorHAnsi" w:hAnsiTheme="minorHAnsi"/>
          <w:b/>
        </w:rPr>
        <w:t>a </w:t>
      </w:r>
      <w:r w:rsidR="00951B3B" w:rsidRPr="00AB3AC1">
        <w:rPr>
          <w:rFonts w:asciiTheme="minorHAnsi" w:hAnsiTheme="minorHAnsi"/>
          <w:b/>
        </w:rPr>
        <w:t>zhotovení díla</w:t>
      </w:r>
      <w:r w:rsidR="00AB3AC1" w:rsidRPr="00AB3AC1">
        <w:rPr>
          <w:rFonts w:asciiTheme="minorHAnsi" w:hAnsiTheme="minorHAnsi"/>
          <w:b/>
        </w:rPr>
        <w:t xml:space="preserve"> – </w:t>
      </w:r>
      <w:r w:rsidR="00AB3AC1" w:rsidRPr="00AB3AC1">
        <w:rPr>
          <w:b/>
        </w:rPr>
        <w:t>část dle Smluvních podmínek žluté knihy FIDIC</w:t>
      </w:r>
      <w:r w:rsidR="00AB3AC1" w:rsidRPr="00AB3AC1">
        <w:rPr>
          <w:rFonts w:asciiTheme="minorHAnsi" w:hAnsiTheme="minorHAnsi"/>
          <w:b/>
        </w:rPr>
        <w:t>:</w:t>
      </w:r>
    </w:p>
    <w:p w14:paraId="02B510A1" w14:textId="1437A5CE" w:rsidR="006A6B6C" w:rsidRPr="009C260F" w:rsidRDefault="00951B3B" w:rsidP="009C260F">
      <w:pPr>
        <w:pStyle w:val="Odstavec1-1a"/>
        <w:numPr>
          <w:ilvl w:val="0"/>
          <w:numId w:val="21"/>
        </w:numPr>
        <w:rPr>
          <w:rFonts w:asciiTheme="minorHAnsi" w:hAnsiTheme="minorHAnsi"/>
        </w:rPr>
      </w:pPr>
      <w:r w:rsidRPr="009C260F">
        <w:rPr>
          <w:rStyle w:val="Tun"/>
          <w:rFonts w:asciiTheme="minorHAnsi" w:hAnsiTheme="minorHAnsi"/>
        </w:rPr>
        <w:t xml:space="preserve">Dokumentace ve stupni </w:t>
      </w:r>
      <w:r w:rsidR="0047014F" w:rsidRPr="009C260F">
        <w:rPr>
          <w:rStyle w:val="Tun"/>
          <w:rFonts w:asciiTheme="minorHAnsi" w:hAnsiTheme="minorHAnsi"/>
        </w:rPr>
        <w:t xml:space="preserve">Aktualizace </w:t>
      </w:r>
      <w:r w:rsidRPr="009C260F">
        <w:rPr>
          <w:rStyle w:val="Tun"/>
          <w:rFonts w:asciiTheme="minorHAnsi" w:hAnsiTheme="minorHAnsi"/>
        </w:rPr>
        <w:t>PDPS</w:t>
      </w:r>
      <w:r w:rsidRPr="009C260F">
        <w:rPr>
          <w:rFonts w:asciiTheme="minorHAnsi" w:hAnsiTheme="minorHAnsi"/>
        </w:rPr>
        <w:t xml:space="preserve"> </w:t>
      </w:r>
      <w:r w:rsidR="00023095" w:rsidRPr="009C260F">
        <w:rPr>
          <w:rFonts w:asciiTheme="minorHAnsi" w:hAnsiTheme="minorHAnsi"/>
          <w:b/>
          <w:bCs/>
        </w:rPr>
        <w:t xml:space="preserve">vybraných objektů </w:t>
      </w:r>
      <w:r w:rsidRPr="009C260F">
        <w:rPr>
          <w:rFonts w:asciiTheme="minorHAnsi" w:hAnsiTheme="minorHAnsi"/>
        </w:rPr>
        <w:t xml:space="preserve">bude zpracována </w:t>
      </w:r>
      <w:r w:rsidR="0041283E" w:rsidRPr="009C260F">
        <w:rPr>
          <w:rFonts w:asciiTheme="minorHAnsi" w:hAnsiTheme="minorHAnsi"/>
        </w:rPr>
        <w:t>v </w:t>
      </w:r>
      <w:r w:rsidRPr="009C260F">
        <w:rPr>
          <w:rFonts w:asciiTheme="minorHAnsi" w:hAnsiTheme="minorHAnsi"/>
        </w:rPr>
        <w:t xml:space="preserve">členění a rozsahu přílohy </w:t>
      </w:r>
      <w:r w:rsidR="0041283E" w:rsidRPr="009C260F">
        <w:rPr>
          <w:rFonts w:asciiTheme="minorHAnsi" w:hAnsiTheme="minorHAnsi"/>
        </w:rPr>
        <w:t>č. </w:t>
      </w:r>
      <w:r w:rsidRPr="009C260F">
        <w:rPr>
          <w:rFonts w:asciiTheme="minorHAnsi" w:hAnsiTheme="minorHAnsi"/>
        </w:rPr>
        <w:t xml:space="preserve">4 vyhlášky </w:t>
      </w:r>
      <w:r w:rsidR="0041283E" w:rsidRPr="009C260F">
        <w:rPr>
          <w:rFonts w:asciiTheme="minorHAnsi" w:hAnsiTheme="minorHAnsi"/>
        </w:rPr>
        <w:t>č. </w:t>
      </w:r>
      <w:r w:rsidRPr="009C260F">
        <w:rPr>
          <w:rFonts w:asciiTheme="minorHAnsi" w:hAnsiTheme="minorHAnsi"/>
        </w:rPr>
        <w:t>146/2008</w:t>
      </w:r>
      <w:r w:rsidR="0041283E" w:rsidRPr="009C260F">
        <w:rPr>
          <w:rFonts w:asciiTheme="minorHAnsi" w:hAnsiTheme="minorHAnsi"/>
        </w:rPr>
        <w:t> Sb.</w:t>
      </w:r>
      <w:r w:rsidR="00C379EB" w:rsidRPr="009C260F">
        <w:rPr>
          <w:rFonts w:asciiTheme="minorHAnsi" w:hAnsiTheme="minorHAnsi"/>
        </w:rPr>
        <w:t>,</w:t>
      </w:r>
      <w:r w:rsidRPr="009C260F">
        <w:rPr>
          <w:rFonts w:asciiTheme="minorHAnsi" w:hAnsiTheme="minorHAnsi"/>
        </w:rPr>
        <w:t xml:space="preserve"> </w:t>
      </w:r>
      <w:r w:rsidR="0041283E" w:rsidRPr="009C260F">
        <w:rPr>
          <w:rFonts w:asciiTheme="minorHAnsi" w:hAnsiTheme="minorHAnsi"/>
        </w:rPr>
        <w:t>o </w:t>
      </w:r>
      <w:r w:rsidRPr="009C260F">
        <w:rPr>
          <w:rFonts w:asciiTheme="minorHAnsi" w:hAnsiTheme="minorHAnsi"/>
        </w:rPr>
        <w:t xml:space="preserve">rozsahu </w:t>
      </w:r>
      <w:r w:rsidR="0041283E" w:rsidRPr="009C260F">
        <w:rPr>
          <w:rFonts w:asciiTheme="minorHAnsi" w:hAnsiTheme="minorHAnsi"/>
        </w:rPr>
        <w:t>a </w:t>
      </w:r>
      <w:r w:rsidRPr="009C260F">
        <w:rPr>
          <w:rFonts w:asciiTheme="minorHAnsi" w:hAnsiTheme="minorHAnsi"/>
        </w:rPr>
        <w:t xml:space="preserve">obsahu projektové dokumentace dopravních staveb, </w:t>
      </w:r>
      <w:r w:rsidR="0041283E" w:rsidRPr="009C260F">
        <w:rPr>
          <w:rFonts w:asciiTheme="minorHAnsi" w:hAnsiTheme="minorHAnsi"/>
        </w:rPr>
        <w:t>v </w:t>
      </w:r>
      <w:r w:rsidRPr="009C260F">
        <w:rPr>
          <w:rFonts w:asciiTheme="minorHAnsi" w:hAnsiTheme="minorHAnsi"/>
        </w:rPr>
        <w:t xml:space="preserve">platném znění. </w:t>
      </w:r>
      <w:r w:rsidR="009C260F" w:rsidRPr="009C260F">
        <w:rPr>
          <w:rFonts w:asciiTheme="minorHAnsi" w:hAnsiTheme="minorHAnsi"/>
        </w:rPr>
        <w:t>V případě, že bude před zahájením prací na PDPS již vydána prováděcí vyhláška pro PDPS dle zákona č.</w:t>
      </w:r>
      <w:r w:rsidR="009C260F">
        <w:rPr>
          <w:rFonts w:asciiTheme="minorHAnsi" w:hAnsiTheme="minorHAnsi"/>
        </w:rPr>
        <w:t> </w:t>
      </w:r>
      <w:r w:rsidR="009C260F" w:rsidRPr="009C260F">
        <w:rPr>
          <w:rFonts w:asciiTheme="minorHAnsi" w:hAnsiTheme="minorHAnsi"/>
        </w:rPr>
        <w:t>283/2021 Sb., stavební zákon, účinného od 1. 1. 2024, bude PDPS zpracována dle nové vyhlášky.</w:t>
      </w:r>
      <w:r w:rsidR="009C260F">
        <w:rPr>
          <w:rFonts w:asciiTheme="minorHAnsi" w:hAnsiTheme="minorHAnsi"/>
        </w:rPr>
        <w:t xml:space="preserve"> </w:t>
      </w:r>
      <w:r w:rsidRPr="009C260F">
        <w:rPr>
          <w:rFonts w:asciiTheme="minorHAnsi" w:hAnsiTheme="minorHAnsi"/>
        </w:rPr>
        <w:t xml:space="preserve">Pro potřeby projednání, zejména </w:t>
      </w:r>
      <w:r w:rsidR="0041283E" w:rsidRPr="009C260F">
        <w:rPr>
          <w:rFonts w:asciiTheme="minorHAnsi" w:hAnsiTheme="minorHAnsi"/>
        </w:rPr>
        <w:t>v </w:t>
      </w:r>
      <w:r w:rsidRPr="009C260F">
        <w:rPr>
          <w:rFonts w:asciiTheme="minorHAnsi" w:hAnsiTheme="minorHAnsi"/>
        </w:rPr>
        <w:t xml:space="preserve">rámci </w:t>
      </w:r>
      <w:r w:rsidR="009557B1" w:rsidRPr="009C260F">
        <w:rPr>
          <w:rFonts w:asciiTheme="minorHAnsi" w:hAnsiTheme="minorHAnsi"/>
        </w:rPr>
        <w:t>Správy železnic, státní organizace (dále jen „</w:t>
      </w:r>
      <w:r w:rsidRPr="009C260F">
        <w:rPr>
          <w:rFonts w:asciiTheme="minorHAnsi" w:hAnsiTheme="minorHAnsi"/>
        </w:rPr>
        <w:t>SŽ</w:t>
      </w:r>
      <w:r w:rsidR="009557B1" w:rsidRPr="009C260F">
        <w:rPr>
          <w:rFonts w:asciiTheme="minorHAnsi" w:hAnsiTheme="minorHAnsi"/>
        </w:rPr>
        <w:t>“)</w:t>
      </w:r>
      <w:r w:rsidRPr="009C260F">
        <w:rPr>
          <w:rFonts w:asciiTheme="minorHAnsi" w:hAnsiTheme="minorHAnsi"/>
        </w:rPr>
        <w:t xml:space="preserve">, Zhotovitel </w:t>
      </w:r>
      <w:r w:rsidRPr="009C260F">
        <w:rPr>
          <w:rFonts w:asciiTheme="minorHAnsi" w:hAnsiTheme="minorHAnsi"/>
        </w:rPr>
        <w:lastRenderedPageBreak/>
        <w:t>použije pro zpracování přílohu P7 směrnice SŽ SM011</w:t>
      </w:r>
      <w:r w:rsidR="009557B1" w:rsidRPr="009C260F">
        <w:rPr>
          <w:rFonts w:asciiTheme="minorHAnsi" w:hAnsiTheme="minorHAnsi"/>
        </w:rPr>
        <w:t>, Dokumentace staveb Správy železnic, státní organizace, (dále jen „SŽ SM011“).</w:t>
      </w:r>
      <w:r w:rsidR="00AF746C" w:rsidRPr="009C260F">
        <w:rPr>
          <w:rFonts w:asciiTheme="minorHAnsi" w:hAnsiTheme="minorHAnsi"/>
        </w:rPr>
        <w:t xml:space="preserve"> </w:t>
      </w:r>
      <w:r w:rsidR="00711666" w:rsidRPr="009C260F">
        <w:rPr>
          <w:rFonts w:asciiTheme="minorHAnsi" w:hAnsiTheme="minorHAnsi"/>
        </w:rPr>
        <w:t xml:space="preserve">Aktualizace PDPS se provádí na základě </w:t>
      </w:r>
      <w:r w:rsidR="004D4982" w:rsidRPr="009C260F">
        <w:rPr>
          <w:rFonts w:asciiTheme="minorHAnsi" w:hAnsiTheme="minorHAnsi"/>
        </w:rPr>
        <w:t xml:space="preserve">požadavku MD </w:t>
      </w:r>
      <w:r w:rsidR="0041283E" w:rsidRPr="009C260F">
        <w:rPr>
          <w:rFonts w:asciiTheme="minorHAnsi" w:hAnsiTheme="minorHAnsi"/>
        </w:rPr>
        <w:t>o </w:t>
      </w:r>
      <w:r w:rsidR="00711666" w:rsidRPr="009C260F">
        <w:rPr>
          <w:color w:val="000000"/>
        </w:rPr>
        <w:t xml:space="preserve">doplnění přípravy ETCS </w:t>
      </w:r>
      <w:r w:rsidR="0041283E" w:rsidRPr="009C260F">
        <w:rPr>
          <w:color w:val="000000"/>
        </w:rPr>
        <w:t>a </w:t>
      </w:r>
      <w:r w:rsidR="00711666" w:rsidRPr="009C260F">
        <w:rPr>
          <w:color w:val="000000"/>
        </w:rPr>
        <w:t xml:space="preserve">GSM-R </w:t>
      </w:r>
      <w:r w:rsidR="0041283E" w:rsidRPr="009C260F">
        <w:rPr>
          <w:color w:val="000000"/>
        </w:rPr>
        <w:t>a </w:t>
      </w:r>
      <w:r w:rsidR="00711666" w:rsidRPr="009C260F">
        <w:rPr>
          <w:color w:val="000000"/>
        </w:rPr>
        <w:t xml:space="preserve">změn z důvodu nových norem </w:t>
      </w:r>
      <w:r w:rsidR="0041283E" w:rsidRPr="009C260F">
        <w:rPr>
          <w:color w:val="000000"/>
        </w:rPr>
        <w:t>a </w:t>
      </w:r>
      <w:r w:rsidR="00711666" w:rsidRPr="009C260F">
        <w:rPr>
          <w:color w:val="000000"/>
        </w:rPr>
        <w:t>předpisů SŽ</w:t>
      </w:r>
      <w:r w:rsidR="0041283E" w:rsidRPr="009C260F">
        <w:rPr>
          <w:color w:val="000000"/>
        </w:rPr>
        <w:t>. </w:t>
      </w:r>
    </w:p>
    <w:p w14:paraId="3323032F" w14:textId="71DE4F00" w:rsidR="00AF746C" w:rsidRDefault="006A6B6C" w:rsidP="00AF746C">
      <w:pPr>
        <w:pStyle w:val="Odstavec1-1a"/>
        <w:numPr>
          <w:ilvl w:val="0"/>
          <w:numId w:val="21"/>
        </w:numPr>
        <w:rPr>
          <w:rFonts w:asciiTheme="minorHAnsi" w:hAnsiTheme="minorHAnsi"/>
        </w:rPr>
      </w:pPr>
      <w:r w:rsidRPr="006A6B6C">
        <w:rPr>
          <w:rFonts w:asciiTheme="minorHAnsi" w:hAnsiTheme="minorHAnsi"/>
        </w:rPr>
        <w:t xml:space="preserve">Jedná se </w:t>
      </w:r>
      <w:r w:rsidR="0041283E" w:rsidRPr="006A6B6C">
        <w:rPr>
          <w:rFonts w:asciiTheme="minorHAnsi" w:hAnsiTheme="minorHAnsi"/>
        </w:rPr>
        <w:t>o</w:t>
      </w:r>
      <w:r w:rsidR="0041283E">
        <w:rPr>
          <w:rFonts w:asciiTheme="minorHAnsi" w:hAnsiTheme="minorHAnsi"/>
        </w:rPr>
        <w:t> </w:t>
      </w:r>
      <w:r w:rsidRPr="006A6B6C">
        <w:rPr>
          <w:rFonts w:asciiTheme="minorHAnsi" w:hAnsiTheme="minorHAnsi"/>
        </w:rPr>
        <w:t xml:space="preserve">dopracování PDPS pro části: </w:t>
      </w:r>
      <w:r w:rsidRPr="007E52F8">
        <w:rPr>
          <w:rFonts w:asciiTheme="minorHAnsi" w:hAnsiTheme="minorHAnsi"/>
        </w:rPr>
        <w:t>D.1.1, D.</w:t>
      </w:r>
      <w:r w:rsidR="008C7BD3" w:rsidRPr="007E52F8">
        <w:rPr>
          <w:rFonts w:asciiTheme="minorHAnsi" w:hAnsiTheme="minorHAnsi"/>
        </w:rPr>
        <w:t>2</w:t>
      </w:r>
      <w:r w:rsidRPr="007E52F8">
        <w:rPr>
          <w:rFonts w:asciiTheme="minorHAnsi" w:hAnsiTheme="minorHAnsi"/>
        </w:rPr>
        <w:t>.</w:t>
      </w:r>
      <w:r w:rsidR="008C7BD3" w:rsidRPr="007E52F8">
        <w:rPr>
          <w:rFonts w:asciiTheme="minorHAnsi" w:hAnsiTheme="minorHAnsi"/>
        </w:rPr>
        <w:t>1–9</w:t>
      </w:r>
      <w:r w:rsidRPr="007E52F8">
        <w:rPr>
          <w:rFonts w:asciiTheme="minorHAnsi" w:hAnsiTheme="minorHAnsi"/>
        </w:rPr>
        <w:t xml:space="preserve">, </w:t>
      </w:r>
      <w:r w:rsidR="008C7BD3" w:rsidRPr="007E52F8">
        <w:rPr>
          <w:rFonts w:asciiTheme="minorHAnsi" w:hAnsiTheme="minorHAnsi"/>
        </w:rPr>
        <w:t>E.1.5</w:t>
      </w:r>
      <w:r w:rsidR="00F8606A">
        <w:rPr>
          <w:rFonts w:asciiTheme="minorHAnsi" w:hAnsiTheme="minorHAnsi"/>
        </w:rPr>
        <w:t>, D.9.8,</w:t>
      </w:r>
      <w:r w:rsidR="00AD46EF">
        <w:rPr>
          <w:rFonts w:asciiTheme="minorHAnsi" w:hAnsiTheme="minorHAnsi"/>
        </w:rPr>
        <w:t xml:space="preserve"> a to u objektů</w:t>
      </w:r>
      <w:r w:rsidR="00127BF5" w:rsidRPr="007E52F8">
        <w:rPr>
          <w:rFonts w:asciiTheme="minorHAnsi" w:hAnsiTheme="minorHAnsi"/>
        </w:rPr>
        <w:t>:</w:t>
      </w:r>
    </w:p>
    <w:tbl>
      <w:tblPr>
        <w:tblStyle w:val="TabulkaS-zhlav"/>
        <w:tblW w:w="7711" w:type="dxa"/>
        <w:tblInd w:w="1021" w:type="dxa"/>
        <w:tblLook w:val="04A0" w:firstRow="1" w:lastRow="0" w:firstColumn="1" w:lastColumn="0" w:noHBand="0" w:noVBand="1"/>
      </w:tblPr>
      <w:tblGrid>
        <w:gridCol w:w="1829"/>
        <w:gridCol w:w="5882"/>
      </w:tblGrid>
      <w:tr w:rsidR="002E3AA0" w:rsidRPr="00AF746C" w14:paraId="1DE852F6" w14:textId="77777777" w:rsidTr="0059249B">
        <w:trPr>
          <w:cnfStyle w:val="100000000000" w:firstRow="1" w:lastRow="0" w:firstColumn="0" w:lastColumn="0" w:oddVBand="0" w:evenVBand="0" w:oddHBand="0" w:evenHBand="0" w:firstRowFirstColumn="0" w:firstRowLastColumn="0" w:lastRowFirstColumn="0" w:lastRowLastColumn="0"/>
          <w:trHeight w:val="20"/>
        </w:trPr>
        <w:tc>
          <w:tcPr>
            <w:tcW w:w="1829" w:type="dxa"/>
          </w:tcPr>
          <w:p w14:paraId="27DBE9BF" w14:textId="6AF16F49" w:rsidR="002E3AA0" w:rsidRPr="007E52F8" w:rsidRDefault="002E3AA0" w:rsidP="00162EF7">
            <w:pPr>
              <w:pStyle w:val="Tabulka-8"/>
            </w:pPr>
            <w:r>
              <w:t>Označení objektu</w:t>
            </w:r>
          </w:p>
        </w:tc>
        <w:tc>
          <w:tcPr>
            <w:tcW w:w="5882" w:type="dxa"/>
          </w:tcPr>
          <w:p w14:paraId="3AA3184F" w14:textId="0E29C746" w:rsidR="002E3AA0" w:rsidRPr="007E52F8" w:rsidRDefault="002E3AA0" w:rsidP="003C76FD">
            <w:pPr>
              <w:pStyle w:val="Tabulka-8"/>
            </w:pPr>
            <w:r>
              <w:t>Název objektu</w:t>
            </w:r>
          </w:p>
        </w:tc>
      </w:tr>
      <w:tr w:rsidR="008773CC" w:rsidRPr="00AF746C" w14:paraId="470E4E64" w14:textId="77777777" w:rsidTr="008773CC">
        <w:trPr>
          <w:trHeight w:val="20"/>
        </w:trPr>
        <w:tc>
          <w:tcPr>
            <w:tcW w:w="1829" w:type="dxa"/>
          </w:tcPr>
          <w:p w14:paraId="49369316" w14:textId="679F3083" w:rsidR="008773CC" w:rsidRPr="007E52F8" w:rsidRDefault="008773CC" w:rsidP="00162EF7">
            <w:pPr>
              <w:pStyle w:val="Tabulka-8"/>
            </w:pPr>
            <w:r>
              <w:t>PS 14-28-21</w:t>
            </w:r>
          </w:p>
        </w:tc>
        <w:tc>
          <w:tcPr>
            <w:tcW w:w="5882" w:type="dxa"/>
          </w:tcPr>
          <w:p w14:paraId="4DB58078" w14:textId="61566E62" w:rsidR="008773CC" w:rsidRPr="007E52F8" w:rsidRDefault="008773CC" w:rsidP="003C76FD">
            <w:pPr>
              <w:pStyle w:val="Tabulka-8"/>
            </w:pPr>
            <w:r w:rsidRPr="008773CC">
              <w:t xml:space="preserve">Stará Paka </w:t>
            </w:r>
            <w:r>
              <w:t>–</w:t>
            </w:r>
            <w:r w:rsidRPr="008773CC">
              <w:t xml:space="preserve"> Roztoky u Jilemnice, úprava TZZ</w:t>
            </w:r>
          </w:p>
        </w:tc>
      </w:tr>
      <w:tr w:rsidR="00496B04" w:rsidRPr="00AF746C" w14:paraId="5F345367" w14:textId="77777777" w:rsidTr="0059249B">
        <w:trPr>
          <w:trHeight w:val="20"/>
        </w:trPr>
        <w:tc>
          <w:tcPr>
            <w:tcW w:w="1829" w:type="dxa"/>
            <w:hideMark/>
          </w:tcPr>
          <w:p w14:paraId="779B0FF2" w14:textId="64A69DB8" w:rsidR="00496B04" w:rsidRPr="007E52F8" w:rsidRDefault="00496B04" w:rsidP="00162EF7">
            <w:pPr>
              <w:pStyle w:val="Tabulka-8"/>
              <w:rPr>
                <w:rFonts w:eastAsia="Times New Roman" w:cs="Times New Roman"/>
                <w:color w:val="000000"/>
              </w:rPr>
            </w:pPr>
            <w:r w:rsidRPr="007E52F8">
              <w:t>PS 14-14-11</w:t>
            </w:r>
          </w:p>
        </w:tc>
        <w:tc>
          <w:tcPr>
            <w:tcW w:w="5882" w:type="dxa"/>
            <w:hideMark/>
          </w:tcPr>
          <w:p w14:paraId="12BFB2A0" w14:textId="66FD8916" w:rsidR="00496B04" w:rsidRPr="007E52F8" w:rsidRDefault="00496B04" w:rsidP="003C76FD">
            <w:pPr>
              <w:pStyle w:val="Tabulka-8"/>
              <w:rPr>
                <w:rFonts w:eastAsia="Times New Roman" w:cs="Times New Roman"/>
                <w:color w:val="000000"/>
              </w:rPr>
            </w:pPr>
            <w:r w:rsidRPr="007E52F8">
              <w:t>Stará Paka – Roztoky u Jilemnice, traťový kabel</w:t>
            </w:r>
          </w:p>
        </w:tc>
      </w:tr>
      <w:tr w:rsidR="00496B04" w:rsidRPr="00AF746C" w14:paraId="49DFB654" w14:textId="77777777" w:rsidTr="0059249B">
        <w:trPr>
          <w:trHeight w:val="20"/>
        </w:trPr>
        <w:tc>
          <w:tcPr>
            <w:tcW w:w="1829" w:type="dxa"/>
            <w:hideMark/>
          </w:tcPr>
          <w:p w14:paraId="757087DB" w14:textId="27810AC1" w:rsidR="00496B04" w:rsidRPr="007E52F8" w:rsidRDefault="00496B04" w:rsidP="00162EF7">
            <w:pPr>
              <w:pStyle w:val="Tabulka-8"/>
              <w:rPr>
                <w:rFonts w:eastAsia="Times New Roman" w:cs="Times New Roman"/>
                <w:color w:val="000000"/>
              </w:rPr>
            </w:pPr>
            <w:r w:rsidRPr="007E52F8">
              <w:t>PS 14-14-31</w:t>
            </w:r>
          </w:p>
        </w:tc>
        <w:tc>
          <w:tcPr>
            <w:tcW w:w="5882" w:type="dxa"/>
            <w:hideMark/>
          </w:tcPr>
          <w:p w14:paraId="7918DCE8" w14:textId="1C8647F6" w:rsidR="00496B04" w:rsidRPr="007E52F8" w:rsidRDefault="00496B04" w:rsidP="003C76FD">
            <w:pPr>
              <w:pStyle w:val="Tabulka-8"/>
              <w:rPr>
                <w:rFonts w:eastAsia="Times New Roman" w:cs="Times New Roman"/>
                <w:color w:val="000000"/>
              </w:rPr>
            </w:pPr>
            <w:r w:rsidRPr="007E52F8">
              <w:t>zast. Bělá u Staré Paky, rozhlasové zařízení</w:t>
            </w:r>
          </w:p>
        </w:tc>
      </w:tr>
      <w:tr w:rsidR="00496B04" w:rsidRPr="00AF746C" w14:paraId="6B34D34F" w14:textId="77777777" w:rsidTr="0059249B">
        <w:trPr>
          <w:trHeight w:val="20"/>
        </w:trPr>
        <w:tc>
          <w:tcPr>
            <w:tcW w:w="1829" w:type="dxa"/>
            <w:hideMark/>
          </w:tcPr>
          <w:p w14:paraId="65C336EA" w14:textId="03D61CCA" w:rsidR="00496B04" w:rsidRPr="007E52F8" w:rsidRDefault="00496B04" w:rsidP="00162EF7">
            <w:pPr>
              <w:pStyle w:val="Tabulka-8"/>
              <w:rPr>
                <w:rFonts w:eastAsia="Times New Roman" w:cs="Times New Roman"/>
                <w:color w:val="000000"/>
              </w:rPr>
            </w:pPr>
            <w:r w:rsidRPr="007E52F8">
              <w:t>PS 19-14-11</w:t>
            </w:r>
          </w:p>
        </w:tc>
        <w:tc>
          <w:tcPr>
            <w:tcW w:w="5882" w:type="dxa"/>
            <w:hideMark/>
          </w:tcPr>
          <w:p w14:paraId="0D1EA1E0" w14:textId="481B1E57" w:rsidR="00496B04" w:rsidRPr="007E52F8" w:rsidRDefault="00496B04" w:rsidP="003C76FD">
            <w:pPr>
              <w:pStyle w:val="Tabulka-8"/>
              <w:rPr>
                <w:rFonts w:eastAsia="Times New Roman" w:cs="Times New Roman"/>
                <w:color w:val="000000"/>
              </w:rPr>
            </w:pPr>
            <w:r w:rsidRPr="007E52F8">
              <w:t>ŽST Kunčice nad Labem, místní kabelizace</w:t>
            </w:r>
          </w:p>
        </w:tc>
      </w:tr>
      <w:tr w:rsidR="00496B04" w:rsidRPr="00AF746C" w14:paraId="24CD33FA" w14:textId="77777777" w:rsidTr="0059249B">
        <w:trPr>
          <w:trHeight w:val="20"/>
        </w:trPr>
        <w:tc>
          <w:tcPr>
            <w:tcW w:w="1829" w:type="dxa"/>
            <w:hideMark/>
          </w:tcPr>
          <w:p w14:paraId="649B5BBB" w14:textId="5367C8D8" w:rsidR="00496B04" w:rsidRPr="007E52F8" w:rsidRDefault="00496B04" w:rsidP="00162EF7">
            <w:pPr>
              <w:pStyle w:val="Tabulka-8"/>
              <w:rPr>
                <w:rFonts w:eastAsia="Times New Roman" w:cs="Times New Roman"/>
                <w:color w:val="000000"/>
              </w:rPr>
            </w:pPr>
            <w:r w:rsidRPr="007E52F8">
              <w:t>PS 19-14-21</w:t>
            </w:r>
          </w:p>
        </w:tc>
        <w:tc>
          <w:tcPr>
            <w:tcW w:w="5882" w:type="dxa"/>
            <w:hideMark/>
          </w:tcPr>
          <w:p w14:paraId="371B13A3" w14:textId="4F90ED1F" w:rsidR="00496B04" w:rsidRPr="007E52F8" w:rsidRDefault="00496B04" w:rsidP="003C76FD">
            <w:pPr>
              <w:pStyle w:val="Tabulka-8"/>
              <w:rPr>
                <w:rFonts w:eastAsia="Times New Roman" w:cs="Times New Roman"/>
                <w:color w:val="000000"/>
              </w:rPr>
            </w:pPr>
            <w:r w:rsidRPr="007E52F8">
              <w:t>ŽST Kunčice nad Labem, sdělovací zařízení</w:t>
            </w:r>
          </w:p>
        </w:tc>
      </w:tr>
      <w:tr w:rsidR="00496B04" w:rsidRPr="00AF746C" w14:paraId="7C40D1E4" w14:textId="77777777" w:rsidTr="0059249B">
        <w:trPr>
          <w:trHeight w:val="20"/>
        </w:trPr>
        <w:tc>
          <w:tcPr>
            <w:tcW w:w="1829" w:type="dxa"/>
            <w:hideMark/>
          </w:tcPr>
          <w:p w14:paraId="6F4FB68A" w14:textId="05E59243" w:rsidR="00496B04" w:rsidRPr="007E52F8" w:rsidRDefault="00496B04" w:rsidP="00162EF7">
            <w:pPr>
              <w:pStyle w:val="Tabulka-8"/>
              <w:rPr>
                <w:rFonts w:eastAsia="Times New Roman" w:cs="Times New Roman"/>
                <w:color w:val="000000"/>
              </w:rPr>
            </w:pPr>
            <w:r w:rsidRPr="007E52F8">
              <w:t>PS 19-14-22</w:t>
            </w:r>
          </w:p>
        </w:tc>
        <w:tc>
          <w:tcPr>
            <w:tcW w:w="5882" w:type="dxa"/>
            <w:hideMark/>
          </w:tcPr>
          <w:p w14:paraId="601AB93A" w14:textId="5328B934" w:rsidR="00496B04" w:rsidRPr="007E52F8" w:rsidRDefault="00496B04" w:rsidP="003C76FD">
            <w:pPr>
              <w:pStyle w:val="Tabulka-8"/>
              <w:rPr>
                <w:rFonts w:eastAsia="Times New Roman" w:cs="Times New Roman"/>
                <w:color w:val="000000"/>
              </w:rPr>
            </w:pPr>
            <w:r w:rsidRPr="007E52F8">
              <w:t>ŽST Kunčice nad Labem, telefonní zapojovač</w:t>
            </w:r>
          </w:p>
        </w:tc>
      </w:tr>
      <w:tr w:rsidR="00496B04" w:rsidRPr="00AF746C" w14:paraId="09FAF38F" w14:textId="77777777" w:rsidTr="0059249B">
        <w:trPr>
          <w:trHeight w:val="20"/>
        </w:trPr>
        <w:tc>
          <w:tcPr>
            <w:tcW w:w="1829" w:type="dxa"/>
            <w:hideMark/>
          </w:tcPr>
          <w:p w14:paraId="5DC10047" w14:textId="5C55E7D1" w:rsidR="00496B04" w:rsidRPr="007E52F8" w:rsidRDefault="00496B04" w:rsidP="00162EF7">
            <w:pPr>
              <w:pStyle w:val="Tabulka-8"/>
              <w:rPr>
                <w:rFonts w:eastAsia="Times New Roman" w:cs="Times New Roman"/>
                <w:color w:val="000000"/>
              </w:rPr>
            </w:pPr>
            <w:r w:rsidRPr="007E52F8">
              <w:t>PS 19-14-31</w:t>
            </w:r>
          </w:p>
        </w:tc>
        <w:tc>
          <w:tcPr>
            <w:tcW w:w="5882" w:type="dxa"/>
            <w:hideMark/>
          </w:tcPr>
          <w:p w14:paraId="503485B9" w14:textId="66AB144A" w:rsidR="00496B04" w:rsidRPr="007E52F8" w:rsidRDefault="00496B04" w:rsidP="003C76FD">
            <w:pPr>
              <w:pStyle w:val="Tabulka-8"/>
              <w:rPr>
                <w:rFonts w:eastAsia="Times New Roman" w:cs="Times New Roman"/>
                <w:color w:val="000000"/>
              </w:rPr>
            </w:pPr>
            <w:r w:rsidRPr="007E52F8">
              <w:t>ŽST Kunčice nad Labem, rozhlasové zařízení</w:t>
            </w:r>
          </w:p>
        </w:tc>
      </w:tr>
      <w:tr w:rsidR="00496B04" w:rsidRPr="00AF746C" w14:paraId="3AD5E9CF" w14:textId="77777777" w:rsidTr="0059249B">
        <w:trPr>
          <w:trHeight w:val="20"/>
        </w:trPr>
        <w:tc>
          <w:tcPr>
            <w:tcW w:w="1829" w:type="dxa"/>
            <w:hideMark/>
          </w:tcPr>
          <w:p w14:paraId="7B5E7742" w14:textId="5B207A5F" w:rsidR="00496B04" w:rsidRPr="007E52F8" w:rsidRDefault="00496B04" w:rsidP="00162EF7">
            <w:pPr>
              <w:pStyle w:val="Tabulka-8"/>
              <w:rPr>
                <w:rFonts w:eastAsia="Times New Roman" w:cs="Times New Roman"/>
                <w:color w:val="000000"/>
              </w:rPr>
            </w:pPr>
            <w:r w:rsidRPr="007E52F8">
              <w:t>PS 19-14-32</w:t>
            </w:r>
          </w:p>
        </w:tc>
        <w:tc>
          <w:tcPr>
            <w:tcW w:w="5882" w:type="dxa"/>
            <w:hideMark/>
          </w:tcPr>
          <w:p w14:paraId="721215A9" w14:textId="080376BE" w:rsidR="00496B04" w:rsidRPr="007E52F8" w:rsidRDefault="00496B04" w:rsidP="003C76FD">
            <w:pPr>
              <w:pStyle w:val="Tabulka-8"/>
              <w:rPr>
                <w:rFonts w:eastAsia="Times New Roman" w:cs="Times New Roman"/>
                <w:color w:val="000000"/>
              </w:rPr>
            </w:pPr>
            <w:r w:rsidRPr="007E52F8">
              <w:t>ŽST Kunčice nad Labem, informační systém</w:t>
            </w:r>
          </w:p>
        </w:tc>
      </w:tr>
      <w:tr w:rsidR="00496B04" w:rsidRPr="00AF746C" w14:paraId="7CE6D747" w14:textId="77777777" w:rsidTr="0059249B">
        <w:trPr>
          <w:trHeight w:val="20"/>
        </w:trPr>
        <w:tc>
          <w:tcPr>
            <w:tcW w:w="1829" w:type="dxa"/>
            <w:hideMark/>
          </w:tcPr>
          <w:p w14:paraId="3B7775F4" w14:textId="07EEFD8A" w:rsidR="00496B04" w:rsidRPr="007E52F8" w:rsidRDefault="00496B04" w:rsidP="00162EF7">
            <w:pPr>
              <w:pStyle w:val="Tabulka-8"/>
              <w:rPr>
                <w:rFonts w:eastAsia="Times New Roman" w:cs="Times New Roman"/>
                <w:color w:val="000000"/>
              </w:rPr>
            </w:pPr>
            <w:r w:rsidRPr="007E52F8">
              <w:t>PS 19-14-33</w:t>
            </w:r>
          </w:p>
        </w:tc>
        <w:tc>
          <w:tcPr>
            <w:tcW w:w="5882" w:type="dxa"/>
            <w:hideMark/>
          </w:tcPr>
          <w:p w14:paraId="70F4DD9E" w14:textId="7681588B" w:rsidR="00496B04" w:rsidRPr="007E52F8" w:rsidRDefault="00496B04" w:rsidP="003C76FD">
            <w:pPr>
              <w:pStyle w:val="Tabulka-8"/>
              <w:rPr>
                <w:rFonts w:eastAsia="Times New Roman" w:cs="Times New Roman"/>
                <w:color w:val="000000"/>
              </w:rPr>
            </w:pPr>
            <w:r w:rsidRPr="007E52F8">
              <w:t>ŽST Kunčice nad Labem, kamerový systém</w:t>
            </w:r>
          </w:p>
        </w:tc>
      </w:tr>
      <w:tr w:rsidR="00496B04" w:rsidRPr="00AF746C" w14:paraId="3BF4B19D" w14:textId="77777777" w:rsidTr="0059249B">
        <w:trPr>
          <w:trHeight w:val="20"/>
        </w:trPr>
        <w:tc>
          <w:tcPr>
            <w:tcW w:w="1829" w:type="dxa"/>
            <w:hideMark/>
          </w:tcPr>
          <w:p w14:paraId="3EDDB9C0" w14:textId="5B2EBC4A" w:rsidR="00496B04" w:rsidRPr="007E52F8" w:rsidRDefault="00496B04" w:rsidP="00162EF7">
            <w:pPr>
              <w:pStyle w:val="Tabulka-8"/>
              <w:rPr>
                <w:rFonts w:eastAsia="Times New Roman" w:cs="Times New Roman"/>
                <w:color w:val="000000"/>
              </w:rPr>
            </w:pPr>
            <w:r w:rsidRPr="007E52F8">
              <w:t>PS 19-14-41</w:t>
            </w:r>
          </w:p>
        </w:tc>
        <w:tc>
          <w:tcPr>
            <w:tcW w:w="5882" w:type="dxa"/>
            <w:hideMark/>
          </w:tcPr>
          <w:p w14:paraId="5B2BD76F" w14:textId="2AFA3D06" w:rsidR="00496B04" w:rsidRPr="007E52F8" w:rsidRDefault="00496B04" w:rsidP="003C76FD">
            <w:pPr>
              <w:pStyle w:val="Tabulka-8"/>
              <w:rPr>
                <w:rFonts w:eastAsia="Times New Roman" w:cs="Times New Roman"/>
                <w:color w:val="000000"/>
              </w:rPr>
            </w:pPr>
            <w:r w:rsidRPr="007E52F8">
              <w:t>ŽST Kunčice nad Labem, MRTS</w:t>
            </w:r>
          </w:p>
        </w:tc>
      </w:tr>
      <w:tr w:rsidR="00496B04" w:rsidRPr="00AF746C" w14:paraId="33E59700" w14:textId="77777777" w:rsidTr="0059249B">
        <w:trPr>
          <w:trHeight w:val="20"/>
        </w:trPr>
        <w:tc>
          <w:tcPr>
            <w:tcW w:w="1829" w:type="dxa"/>
            <w:hideMark/>
          </w:tcPr>
          <w:p w14:paraId="354EAA47" w14:textId="5D03D65C" w:rsidR="00496B04" w:rsidRPr="007E52F8" w:rsidRDefault="00496B04" w:rsidP="00162EF7">
            <w:pPr>
              <w:pStyle w:val="Tabulka-8"/>
              <w:rPr>
                <w:rFonts w:eastAsia="Times New Roman" w:cs="Times New Roman"/>
                <w:color w:val="000000"/>
              </w:rPr>
            </w:pPr>
            <w:r w:rsidRPr="007E52F8">
              <w:t>PS 19-20-01</w:t>
            </w:r>
          </w:p>
        </w:tc>
        <w:tc>
          <w:tcPr>
            <w:tcW w:w="5882" w:type="dxa"/>
            <w:hideMark/>
          </w:tcPr>
          <w:p w14:paraId="25E74242" w14:textId="774376B0" w:rsidR="00496B04" w:rsidRPr="007E52F8" w:rsidRDefault="00496B04" w:rsidP="003C76FD">
            <w:pPr>
              <w:pStyle w:val="Tabulka-8"/>
              <w:rPr>
                <w:rFonts w:eastAsia="Times New Roman" w:cs="Times New Roman"/>
                <w:color w:val="000000"/>
              </w:rPr>
            </w:pPr>
            <w:r w:rsidRPr="007E52F8">
              <w:t>ŽST Kunčice nad Labem, EZS</w:t>
            </w:r>
          </w:p>
        </w:tc>
      </w:tr>
      <w:tr w:rsidR="00496B04" w:rsidRPr="00AF746C" w14:paraId="79F6E1DE" w14:textId="77777777" w:rsidTr="0059249B">
        <w:trPr>
          <w:trHeight w:val="20"/>
        </w:trPr>
        <w:tc>
          <w:tcPr>
            <w:tcW w:w="1829" w:type="dxa"/>
            <w:hideMark/>
          </w:tcPr>
          <w:p w14:paraId="09DE973F" w14:textId="722D3406" w:rsidR="00496B04" w:rsidRPr="007E52F8" w:rsidRDefault="00496B04" w:rsidP="00162EF7">
            <w:pPr>
              <w:pStyle w:val="Tabulka-8"/>
              <w:rPr>
                <w:rFonts w:eastAsia="Times New Roman" w:cs="Times New Roman"/>
                <w:color w:val="000000"/>
              </w:rPr>
            </w:pPr>
            <w:r w:rsidRPr="007E52F8">
              <w:t>PS 19-28-11</w:t>
            </w:r>
          </w:p>
        </w:tc>
        <w:tc>
          <w:tcPr>
            <w:tcW w:w="5882" w:type="dxa"/>
            <w:hideMark/>
          </w:tcPr>
          <w:p w14:paraId="3B5D00DD" w14:textId="4B31AE35" w:rsidR="00496B04" w:rsidRPr="007E52F8" w:rsidRDefault="00496B04" w:rsidP="003C76FD">
            <w:pPr>
              <w:pStyle w:val="Tabulka-8"/>
              <w:rPr>
                <w:rFonts w:eastAsia="Times New Roman" w:cs="Times New Roman"/>
                <w:color w:val="000000"/>
              </w:rPr>
            </w:pPr>
            <w:r w:rsidRPr="007E52F8">
              <w:t>ŽST Kunčice nad Labem, SZZ</w:t>
            </w:r>
          </w:p>
        </w:tc>
      </w:tr>
      <w:tr w:rsidR="00496B04" w:rsidRPr="00AF746C" w14:paraId="58B2E7DF" w14:textId="77777777" w:rsidTr="0059249B">
        <w:trPr>
          <w:trHeight w:val="20"/>
        </w:trPr>
        <w:tc>
          <w:tcPr>
            <w:tcW w:w="1829" w:type="dxa"/>
            <w:hideMark/>
          </w:tcPr>
          <w:p w14:paraId="0F43FBB6" w14:textId="4BF513F9" w:rsidR="00496B04" w:rsidRPr="007E52F8" w:rsidRDefault="00496B04" w:rsidP="00162EF7">
            <w:pPr>
              <w:pStyle w:val="Tabulka-8"/>
              <w:rPr>
                <w:rFonts w:eastAsia="Times New Roman" w:cs="Times New Roman"/>
                <w:color w:val="000000"/>
              </w:rPr>
            </w:pPr>
            <w:r w:rsidRPr="007E52F8">
              <w:t>PS 90-14-01</w:t>
            </w:r>
          </w:p>
        </w:tc>
        <w:tc>
          <w:tcPr>
            <w:tcW w:w="5882" w:type="dxa"/>
            <w:hideMark/>
          </w:tcPr>
          <w:p w14:paraId="3E1C248C" w14:textId="140C26CE" w:rsidR="00496B04" w:rsidRPr="007E52F8" w:rsidRDefault="00496B04" w:rsidP="003C76FD">
            <w:pPr>
              <w:pStyle w:val="Tabulka-8"/>
              <w:rPr>
                <w:rFonts w:eastAsia="Times New Roman" w:cs="Times New Roman"/>
                <w:color w:val="000000"/>
              </w:rPr>
            </w:pPr>
            <w:r w:rsidRPr="007E52F8">
              <w:t>ŽST Stará Paka – ŽST Trutnov, optický kabel</w:t>
            </w:r>
          </w:p>
        </w:tc>
      </w:tr>
      <w:tr w:rsidR="00496B04" w:rsidRPr="00AF746C" w14:paraId="0D0A342D" w14:textId="77777777" w:rsidTr="0059249B">
        <w:trPr>
          <w:trHeight w:val="20"/>
        </w:trPr>
        <w:tc>
          <w:tcPr>
            <w:tcW w:w="1829" w:type="dxa"/>
          </w:tcPr>
          <w:p w14:paraId="0AE9760C" w14:textId="7FA0BE70" w:rsidR="00496B04" w:rsidRPr="007E52F8" w:rsidRDefault="00496B04" w:rsidP="00162EF7">
            <w:pPr>
              <w:pStyle w:val="Tabulka-8"/>
              <w:rPr>
                <w:rFonts w:eastAsia="Times New Roman" w:cs="Times New Roman"/>
                <w:color w:val="000000"/>
              </w:rPr>
            </w:pPr>
            <w:r w:rsidRPr="007E52F8">
              <w:t>SO 14-10-01</w:t>
            </w:r>
          </w:p>
        </w:tc>
        <w:tc>
          <w:tcPr>
            <w:tcW w:w="5882" w:type="dxa"/>
          </w:tcPr>
          <w:p w14:paraId="39625957" w14:textId="03629BA2" w:rsidR="00496B04" w:rsidRPr="007E52F8" w:rsidRDefault="00496B04" w:rsidP="003C76FD">
            <w:pPr>
              <w:pStyle w:val="Tabulka-8"/>
              <w:rPr>
                <w:rFonts w:eastAsia="Times New Roman" w:cs="Times New Roman"/>
                <w:color w:val="000000"/>
              </w:rPr>
            </w:pPr>
            <w:r w:rsidRPr="007E52F8">
              <w:t>Stará Paka – Roztoky u Jilemnice, přeložky a ochrany stáv. sděl. kabelů SŽDC</w:t>
            </w:r>
          </w:p>
        </w:tc>
      </w:tr>
      <w:tr w:rsidR="00496B04" w:rsidRPr="00AF746C" w14:paraId="50E6D74E" w14:textId="05C3BCC8" w:rsidTr="0059249B">
        <w:trPr>
          <w:trHeight w:val="20"/>
        </w:trPr>
        <w:tc>
          <w:tcPr>
            <w:tcW w:w="1829" w:type="dxa"/>
          </w:tcPr>
          <w:p w14:paraId="275FB510" w14:textId="11358609" w:rsidR="00496B04" w:rsidRPr="007E52F8" w:rsidRDefault="00496B04" w:rsidP="00162EF7">
            <w:pPr>
              <w:pStyle w:val="Tabulka-8"/>
              <w:rPr>
                <w:rFonts w:eastAsia="Times New Roman" w:cs="Times New Roman"/>
                <w:color w:val="000000"/>
              </w:rPr>
            </w:pPr>
            <w:bookmarkStart w:id="7" w:name="_Hlk149292260" w:colFirst="0" w:colLast="0"/>
            <w:r w:rsidRPr="007E52F8">
              <w:t>SO 19-10-01</w:t>
            </w:r>
          </w:p>
        </w:tc>
        <w:tc>
          <w:tcPr>
            <w:tcW w:w="5882" w:type="dxa"/>
          </w:tcPr>
          <w:p w14:paraId="1DB20141" w14:textId="4D63B92C" w:rsidR="00496B04" w:rsidRPr="007E52F8" w:rsidRDefault="00496B04" w:rsidP="003C76FD">
            <w:pPr>
              <w:pStyle w:val="Tabulka-8"/>
              <w:rPr>
                <w:rFonts w:eastAsia="Times New Roman" w:cs="Times New Roman"/>
                <w:color w:val="000000"/>
              </w:rPr>
            </w:pPr>
            <w:r w:rsidRPr="007E52F8">
              <w:t>ŽST Kunčice nad Labem, přeložky a ochrany stáv. sděl. kabelů SŽDC</w:t>
            </w:r>
          </w:p>
        </w:tc>
      </w:tr>
      <w:tr w:rsidR="008773CC" w:rsidRPr="00AF746C" w14:paraId="1266A3EC" w14:textId="77777777" w:rsidTr="0059249B">
        <w:trPr>
          <w:trHeight w:val="20"/>
        </w:trPr>
        <w:tc>
          <w:tcPr>
            <w:tcW w:w="1829" w:type="dxa"/>
          </w:tcPr>
          <w:p w14:paraId="60CB31CF" w14:textId="77777777" w:rsidR="008773CC" w:rsidRPr="007E52F8" w:rsidRDefault="008773CC" w:rsidP="00E04370">
            <w:pPr>
              <w:pStyle w:val="Tabulka-8"/>
            </w:pPr>
            <w:r>
              <w:t>SO 98-98</w:t>
            </w:r>
          </w:p>
        </w:tc>
        <w:tc>
          <w:tcPr>
            <w:tcW w:w="5882" w:type="dxa"/>
          </w:tcPr>
          <w:p w14:paraId="6E42C403" w14:textId="77777777" w:rsidR="008773CC" w:rsidRPr="007E52F8" w:rsidRDefault="008773CC" w:rsidP="00E04370">
            <w:pPr>
              <w:pStyle w:val="Tabulka-8"/>
            </w:pPr>
            <w:r>
              <w:t>Všeobecný objekt</w:t>
            </w:r>
          </w:p>
        </w:tc>
      </w:tr>
    </w:tbl>
    <w:bookmarkEnd w:id="7"/>
    <w:p w14:paraId="5CB07521" w14:textId="35D47897" w:rsidR="00951B3B" w:rsidRDefault="00AF746C" w:rsidP="005C555C">
      <w:pPr>
        <w:pStyle w:val="TextbezslBEZMEZER"/>
      </w:pPr>
      <w:r>
        <w:t xml:space="preserve"> </w:t>
      </w:r>
    </w:p>
    <w:p w14:paraId="788A6507" w14:textId="77777777" w:rsidR="00951B3B" w:rsidRPr="0037531B" w:rsidRDefault="001D4BFC" w:rsidP="00831846">
      <w:pPr>
        <w:pStyle w:val="Odstavec1-1a"/>
        <w:rPr>
          <w:rFonts w:asciiTheme="minorHAnsi" w:hAnsiTheme="minorHAnsi"/>
        </w:rPr>
      </w:pPr>
      <w:r w:rsidRPr="008D139A">
        <w:rPr>
          <w:rStyle w:val="Tun"/>
          <w:rFonts w:asciiTheme="minorHAnsi" w:hAnsiTheme="minorHAnsi"/>
          <w:b w:val="0"/>
        </w:rPr>
        <w:t>Součástí</w:t>
      </w:r>
      <w:r w:rsidRPr="008D139A">
        <w:rPr>
          <w:rStyle w:val="Tun"/>
          <w:rFonts w:asciiTheme="minorHAnsi" w:hAnsiTheme="minorHAnsi"/>
        </w:rPr>
        <w:t xml:space="preserve"> Zhotovení stavby </w:t>
      </w:r>
      <w:r w:rsidRPr="008D139A">
        <w:rPr>
          <w:rStyle w:val="Tun"/>
          <w:rFonts w:asciiTheme="minorHAnsi" w:hAnsiTheme="minorHAnsi"/>
          <w:b w:val="0"/>
        </w:rPr>
        <w:t xml:space="preserve">je také </w:t>
      </w:r>
      <w:r w:rsidRPr="008D139A">
        <w:rPr>
          <w:rFonts w:asciiTheme="minorHAnsi" w:hAnsiTheme="minorHAnsi"/>
        </w:rPr>
        <w:t>vypracování Dokumentace skute</w:t>
      </w:r>
      <w:r w:rsidRPr="0037531B">
        <w:rPr>
          <w:rFonts w:asciiTheme="minorHAnsi" w:hAnsiTheme="minorHAnsi"/>
        </w:rPr>
        <w:t>čného provedení stavby včetně geodetické části.</w:t>
      </w:r>
    </w:p>
    <w:p w14:paraId="4D77B86E" w14:textId="54004624" w:rsidR="00AB3AC1" w:rsidRPr="002E3AA0" w:rsidRDefault="00F67ABB" w:rsidP="002E3AA0">
      <w:pPr>
        <w:pStyle w:val="Text2-1"/>
      </w:pPr>
      <w:r>
        <w:rPr>
          <w:b/>
        </w:rPr>
        <w:t>Z</w:t>
      </w:r>
      <w:r w:rsidR="00AB3AC1" w:rsidRPr="002E3AA0">
        <w:rPr>
          <w:b/>
        </w:rPr>
        <w:t xml:space="preserve">hotovení díla – část dle Smluvních podmínek </w:t>
      </w:r>
      <w:r>
        <w:rPr>
          <w:b/>
        </w:rPr>
        <w:t>červené</w:t>
      </w:r>
      <w:r w:rsidR="00AB3AC1" w:rsidRPr="002E3AA0">
        <w:rPr>
          <w:b/>
        </w:rPr>
        <w:t xml:space="preserve"> knihy FIDIC:</w:t>
      </w:r>
    </w:p>
    <w:p w14:paraId="47809AE5" w14:textId="3EAA8413" w:rsidR="00AB3AC1" w:rsidRPr="00807F41" w:rsidRDefault="00AB3AC1" w:rsidP="002E3AA0">
      <w:pPr>
        <w:pStyle w:val="Odstavec1-1a"/>
        <w:numPr>
          <w:ilvl w:val="0"/>
          <w:numId w:val="22"/>
        </w:numPr>
      </w:pPr>
      <w:r>
        <w:t>Objekty, které nejsou vyjmenovány v předchozím odstavci, budou zhotoveny dle stávající PDPS jako měřený kontrakt (</w:t>
      </w:r>
      <w:r w:rsidR="00F67ABB">
        <w:t xml:space="preserve">Smluvní podmínky </w:t>
      </w:r>
      <w:r>
        <w:t>červen</w:t>
      </w:r>
      <w:r w:rsidR="00F67ABB">
        <w:t>é</w:t>
      </w:r>
      <w:r>
        <w:t xml:space="preserve"> knih</w:t>
      </w:r>
      <w:r w:rsidR="00F67ABB">
        <w:t>y</w:t>
      </w:r>
      <w:r>
        <w:t xml:space="preserve"> FIDIC) na základě oceněného Soupisu prací (viz </w:t>
      </w:r>
      <w:r>
        <w:fldChar w:fldCharType="begin"/>
      </w:r>
      <w:r>
        <w:instrText xml:space="preserve"> REF _Ref152077005 \r \h  \* MERGEFORMAT </w:instrText>
      </w:r>
      <w:r>
        <w:fldChar w:fldCharType="separate"/>
      </w:r>
      <w:r>
        <w:t>2.1.1</w:t>
      </w:r>
      <w:r>
        <w:fldChar w:fldCharType="end"/>
      </w:r>
      <w:r>
        <w:t xml:space="preserve"> těchto ZTP).</w:t>
      </w:r>
    </w:p>
    <w:p w14:paraId="2B9BEF86" w14:textId="77777777" w:rsidR="00F67ABB" w:rsidRPr="0037531B" w:rsidRDefault="00F67ABB" w:rsidP="00F67ABB">
      <w:pPr>
        <w:pStyle w:val="Odstavec1-1a"/>
        <w:rPr>
          <w:rFonts w:asciiTheme="minorHAnsi" w:hAnsiTheme="minorHAnsi"/>
        </w:rPr>
      </w:pPr>
      <w:r w:rsidRPr="008D139A">
        <w:rPr>
          <w:rStyle w:val="Tun"/>
          <w:rFonts w:asciiTheme="minorHAnsi" w:hAnsiTheme="minorHAnsi"/>
          <w:b w:val="0"/>
        </w:rPr>
        <w:t>Součástí</w:t>
      </w:r>
      <w:r w:rsidRPr="008D139A">
        <w:rPr>
          <w:rStyle w:val="Tun"/>
          <w:rFonts w:asciiTheme="minorHAnsi" w:hAnsiTheme="minorHAnsi"/>
        </w:rPr>
        <w:t xml:space="preserve"> Zhotovení stavby </w:t>
      </w:r>
      <w:r w:rsidRPr="008D139A">
        <w:rPr>
          <w:rStyle w:val="Tun"/>
          <w:rFonts w:asciiTheme="minorHAnsi" w:hAnsiTheme="minorHAnsi"/>
          <w:b w:val="0"/>
        </w:rPr>
        <w:t xml:space="preserve">je také </w:t>
      </w:r>
      <w:r w:rsidRPr="008D139A">
        <w:rPr>
          <w:rFonts w:asciiTheme="minorHAnsi" w:hAnsiTheme="minorHAnsi"/>
        </w:rPr>
        <w:t>vypracování Dokumentace skute</w:t>
      </w:r>
      <w:r w:rsidRPr="0037531B">
        <w:rPr>
          <w:rFonts w:asciiTheme="minorHAnsi" w:hAnsiTheme="minorHAnsi"/>
        </w:rPr>
        <w:t>čného provedení stavby včetně geodetické části.</w:t>
      </w:r>
    </w:p>
    <w:p w14:paraId="5AC5E634" w14:textId="16E7F050" w:rsidR="00AB3AC1" w:rsidRPr="0037531B" w:rsidRDefault="00F67ABB" w:rsidP="002E3AA0">
      <w:pPr>
        <w:pStyle w:val="Odstavec1-1a"/>
      </w:pPr>
      <w:r w:rsidRPr="002E3AA0">
        <w:rPr>
          <w:color w:val="000000"/>
        </w:rPr>
        <w:t xml:space="preserve">Základním </w:t>
      </w:r>
      <w:r w:rsidRPr="002E3AA0">
        <w:rPr>
          <w:b/>
          <w:bCs/>
          <w:color w:val="000000"/>
        </w:rPr>
        <w:t>podkladem pro realizaci</w:t>
      </w:r>
      <w:r w:rsidRPr="002E3AA0">
        <w:rPr>
          <w:color w:val="000000"/>
        </w:rPr>
        <w:t xml:space="preserve"> je zpracovaná DSP</w:t>
      </w:r>
      <w:r w:rsidR="002E3AA0">
        <w:rPr>
          <w:color w:val="000000"/>
        </w:rPr>
        <w:t>+PDPS</w:t>
      </w:r>
      <w:r w:rsidRPr="002E3AA0">
        <w:rPr>
          <w:color w:val="000000"/>
        </w:rPr>
        <w:t xml:space="preserve"> z roku 04/2019 viz odst. </w:t>
      </w:r>
      <w:r w:rsidRPr="002E3AA0">
        <w:rPr>
          <w:color w:val="000000"/>
        </w:rPr>
        <w:fldChar w:fldCharType="begin"/>
      </w:r>
      <w:r w:rsidRPr="002E3AA0">
        <w:rPr>
          <w:color w:val="000000"/>
        </w:rPr>
        <w:instrText xml:space="preserve"> REF _Ref152063113 \r \h </w:instrText>
      </w:r>
      <w:r w:rsidRPr="002E3AA0">
        <w:rPr>
          <w:color w:val="000000"/>
        </w:rPr>
      </w:r>
      <w:r w:rsidRPr="002E3AA0">
        <w:rPr>
          <w:color w:val="000000"/>
        </w:rPr>
        <w:fldChar w:fldCharType="separate"/>
      </w:r>
      <w:r w:rsidRPr="002E3AA0">
        <w:rPr>
          <w:color w:val="000000"/>
        </w:rPr>
        <w:t>2.2.1</w:t>
      </w:r>
      <w:r w:rsidRPr="002E3AA0">
        <w:rPr>
          <w:color w:val="000000"/>
        </w:rPr>
        <w:fldChar w:fldCharType="end"/>
      </w:r>
      <w:r w:rsidRPr="002E3AA0">
        <w:rPr>
          <w:color w:val="000000"/>
        </w:rPr>
        <w:t xml:space="preserve"> těchto ZTP a aktualizované PDPS objektů viz výše.</w:t>
      </w:r>
    </w:p>
    <w:p w14:paraId="2E26FE16" w14:textId="77777777" w:rsidR="0069470F" w:rsidRDefault="0069470F" w:rsidP="0069470F">
      <w:pPr>
        <w:pStyle w:val="Nadpis2-2"/>
      </w:pPr>
      <w:bookmarkStart w:id="8" w:name="_Toc7077110"/>
      <w:bookmarkStart w:id="9" w:name="_Toc153873376"/>
      <w:r>
        <w:t>Umístění stavby</w:t>
      </w:r>
      <w:bookmarkEnd w:id="8"/>
      <w:bookmarkEnd w:id="9"/>
    </w:p>
    <w:p w14:paraId="06050F88" w14:textId="56B58A27" w:rsidR="00DF3C5A" w:rsidRDefault="0069470F" w:rsidP="009557B1">
      <w:pPr>
        <w:pStyle w:val="Text2-1"/>
        <w:keepNext/>
        <w:numPr>
          <w:ilvl w:val="2"/>
          <w:numId w:val="7"/>
        </w:numPr>
      </w:pPr>
      <w:r>
        <w:t>Stavba bude probíhat na trati</w:t>
      </w:r>
      <w:r w:rsidR="00DF3C5A">
        <w:t xml:space="preserve"> Chlumec nad Cidlinou – Trutnov</w:t>
      </w:r>
      <w:r w:rsidR="004932FE">
        <w:t xml:space="preserve"> hl.n. </w:t>
      </w:r>
      <w:r w:rsidR="004932FE" w:rsidRPr="00BB165B">
        <w:t xml:space="preserve">ve vybraném </w:t>
      </w:r>
      <w:r w:rsidR="004932FE" w:rsidRPr="00BB165B">
        <w:rPr>
          <w:rStyle w:val="Nadpisvtabulce"/>
          <w:b w:val="0"/>
          <w:noProof/>
        </w:rPr>
        <w:t>TÚ Stará Paka – Roztoky u Jilemnice, celý úsek km 74,815 –</w:t>
      </w:r>
      <w:r w:rsidR="004932FE" w:rsidRPr="00BB165B">
        <w:rPr>
          <w:rFonts w:eastAsia="Times New Roman" w:cs="Arial"/>
          <w:color w:val="000000"/>
          <w:lang w:eastAsia="cs-CZ"/>
        </w:rPr>
        <w:t xml:space="preserve"> </w:t>
      </w:r>
      <w:r w:rsidR="004932FE" w:rsidRPr="00BB165B">
        <w:rPr>
          <w:rStyle w:val="Nadpisvtabulce"/>
          <w:b w:val="0"/>
          <w:noProof/>
        </w:rPr>
        <w:t>km 82,</w:t>
      </w:r>
      <w:r w:rsidR="004932FE" w:rsidRPr="00F67CCB">
        <w:rPr>
          <w:rStyle w:val="Nadpisvtabulce"/>
          <w:b w:val="0"/>
          <w:noProof/>
        </w:rPr>
        <w:t>442 a</w:t>
      </w:r>
      <w:r w:rsidR="004932FE" w:rsidRPr="00BB165B">
        <w:rPr>
          <w:rStyle w:val="Nadpisvtabulce"/>
          <w:noProof/>
        </w:rPr>
        <w:t xml:space="preserve"> </w:t>
      </w:r>
      <w:r w:rsidR="004932FE" w:rsidRPr="00BB165B">
        <w:rPr>
          <w:rStyle w:val="Nadpisvtabulce"/>
          <w:b w:val="0"/>
          <w:noProof/>
        </w:rPr>
        <w:t>ŽST Kunčice nad Labem</w:t>
      </w:r>
      <w:r w:rsidR="004932FE">
        <w:rPr>
          <w:rStyle w:val="Nadpisvtabulce"/>
          <w:b w:val="0"/>
          <w:noProof/>
        </w:rPr>
        <w:t xml:space="preserve"> s přípravou na ETCS+GSM-R.</w:t>
      </w:r>
    </w:p>
    <w:p w14:paraId="5DDF59B9" w14:textId="78E2F9C3" w:rsidR="0080795A" w:rsidRDefault="0080795A" w:rsidP="00831846">
      <w:pPr>
        <w:pStyle w:val="TabulkaNadpis"/>
      </w:pPr>
      <w:r>
        <w:t xml:space="preserve">Údaje </w:t>
      </w:r>
      <w:r w:rsidR="0041283E">
        <w:t>o </w:t>
      </w:r>
      <w:r>
        <w:t>stavbě</w:t>
      </w:r>
    </w:p>
    <w:tbl>
      <w:tblPr>
        <w:tblStyle w:val="TabZTPbez"/>
        <w:tblW w:w="8080" w:type="dxa"/>
        <w:tblInd w:w="737" w:type="dxa"/>
        <w:tblLook w:val="04E0" w:firstRow="1" w:lastRow="1" w:firstColumn="1" w:lastColumn="0" w:noHBand="0" w:noVBand="1"/>
      </w:tblPr>
      <w:tblGrid>
        <w:gridCol w:w="3658"/>
        <w:gridCol w:w="4422"/>
      </w:tblGrid>
      <w:tr w:rsidR="00DF3C5A" w:rsidRPr="005A2CE9" w14:paraId="4CCC2F3C" w14:textId="77777777" w:rsidTr="008821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5C81EA25" w14:textId="77777777" w:rsidR="00DF3C5A" w:rsidRPr="005A2CE9" w:rsidRDefault="00DF3C5A" w:rsidP="00DF3C5A">
            <w:pPr>
              <w:pStyle w:val="Tabulka-7"/>
            </w:pPr>
            <w:r>
              <w:t>Označení (S-kód)</w:t>
            </w:r>
          </w:p>
        </w:tc>
        <w:tc>
          <w:tcPr>
            <w:tcW w:w="4422" w:type="dxa"/>
          </w:tcPr>
          <w:p w14:paraId="7F006268" w14:textId="0AB06575" w:rsidR="00DF3C5A" w:rsidRPr="005A2CE9" w:rsidRDefault="00DF3C5A" w:rsidP="00DF3C5A">
            <w:pPr>
              <w:pStyle w:val="Tabulka-7"/>
              <w:cnfStyle w:val="100000000000" w:firstRow="1" w:lastRow="0" w:firstColumn="0" w:lastColumn="0" w:oddVBand="0" w:evenVBand="0" w:oddHBand="0" w:evenHBand="0" w:firstRowFirstColumn="0" w:firstRowLastColumn="0" w:lastRowFirstColumn="0" w:lastRowLastColumn="0"/>
            </w:pPr>
            <w:r w:rsidRPr="005A4BA6">
              <w:t>S621500468</w:t>
            </w:r>
          </w:p>
        </w:tc>
      </w:tr>
      <w:tr w:rsidR="00DF3C5A" w:rsidRPr="005A2CE9" w14:paraId="05A65364"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503CE996" w14:textId="77777777" w:rsidR="00DF3C5A" w:rsidRPr="005A2CE9" w:rsidRDefault="00DF3C5A" w:rsidP="00DF3C5A">
            <w:pPr>
              <w:pStyle w:val="Tabulka-7"/>
            </w:pPr>
            <w:r>
              <w:t>Kraj</w:t>
            </w:r>
          </w:p>
        </w:tc>
        <w:tc>
          <w:tcPr>
            <w:tcW w:w="4422" w:type="dxa"/>
          </w:tcPr>
          <w:p w14:paraId="4BDA02B2" w14:textId="2C30E5DD"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5A4BA6">
              <w:t>Královéhradecký, Liberecký</w:t>
            </w:r>
          </w:p>
        </w:tc>
      </w:tr>
      <w:tr w:rsidR="00DF3C5A" w:rsidRPr="005A2CE9" w14:paraId="4A433937"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58D9C5F2" w14:textId="77777777" w:rsidR="00DF3C5A" w:rsidRPr="005A2CE9" w:rsidRDefault="00DF3C5A" w:rsidP="00DF3C5A">
            <w:pPr>
              <w:pStyle w:val="Tabulka-7"/>
            </w:pPr>
            <w:r>
              <w:t>Okres</w:t>
            </w:r>
          </w:p>
        </w:tc>
        <w:tc>
          <w:tcPr>
            <w:tcW w:w="4422" w:type="dxa"/>
          </w:tcPr>
          <w:p w14:paraId="358BAB9B" w14:textId="6AEF1724"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5A4BA6">
              <w:t>Hradec Králové, Jičín, Semily, Trutnov</w:t>
            </w:r>
          </w:p>
        </w:tc>
      </w:tr>
      <w:tr w:rsidR="00DF3C5A" w:rsidRPr="005A2CE9" w14:paraId="44EA4BC4"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0FF6E001" w14:textId="77777777" w:rsidR="00DF3C5A" w:rsidRPr="005A2CE9" w:rsidRDefault="00DF3C5A" w:rsidP="00DF3C5A">
            <w:pPr>
              <w:pStyle w:val="Tabulka-7"/>
            </w:pPr>
            <w:r>
              <w:t>Katastrální území</w:t>
            </w:r>
          </w:p>
        </w:tc>
        <w:tc>
          <w:tcPr>
            <w:tcW w:w="4422" w:type="dxa"/>
          </w:tcPr>
          <w:p w14:paraId="0CFC44DB" w14:textId="77777777"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p>
        </w:tc>
      </w:tr>
      <w:tr w:rsidR="00DF3C5A" w:rsidRPr="005A2CE9" w14:paraId="5240B38B" w14:textId="77777777" w:rsidTr="008821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B697F9C" w14:textId="77777777" w:rsidR="00DF3C5A" w:rsidRPr="005A2CE9" w:rsidRDefault="00DF3C5A" w:rsidP="00DF3C5A">
            <w:pPr>
              <w:pStyle w:val="Tabulka-7"/>
            </w:pPr>
            <w:r>
              <w:t xml:space="preserve">Správce </w:t>
            </w:r>
          </w:p>
        </w:tc>
        <w:tc>
          <w:tcPr>
            <w:tcW w:w="4422" w:type="dxa"/>
          </w:tcPr>
          <w:p w14:paraId="4951629B" w14:textId="49D53164" w:rsidR="00DF3C5A" w:rsidRPr="005A2CE9" w:rsidRDefault="00DF3C5A" w:rsidP="00DF3C5A">
            <w:pPr>
              <w:pStyle w:val="Tabulka-7"/>
              <w:cnfStyle w:val="010000000000" w:firstRow="0" w:lastRow="1" w:firstColumn="0" w:lastColumn="0" w:oddVBand="0" w:evenVBand="0" w:oddHBand="0" w:evenHBand="0" w:firstRowFirstColumn="0" w:firstRowLastColumn="0" w:lastRowFirstColumn="0" w:lastRowLastColumn="0"/>
            </w:pPr>
            <w:r w:rsidRPr="005A4BA6">
              <w:t>OŘ Hradec Králové</w:t>
            </w:r>
          </w:p>
        </w:tc>
      </w:tr>
    </w:tbl>
    <w:p w14:paraId="1734B02B" w14:textId="77777777" w:rsidR="0080795A" w:rsidRDefault="0080795A" w:rsidP="00831846">
      <w:pPr>
        <w:pStyle w:val="TextbezslBEZMEZER"/>
      </w:pPr>
    </w:p>
    <w:p w14:paraId="1230584B" w14:textId="579E1F33" w:rsidR="00DE213A" w:rsidRDefault="00DE213A" w:rsidP="0022166B">
      <w:pPr>
        <w:pStyle w:val="TabulkaNadpis"/>
      </w:pPr>
      <w:r>
        <w:t xml:space="preserve">Údaje </w:t>
      </w:r>
      <w:r w:rsidR="0041283E">
        <w:t>o </w:t>
      </w:r>
      <w:r>
        <w:t>trati</w:t>
      </w:r>
    </w:p>
    <w:tbl>
      <w:tblPr>
        <w:tblStyle w:val="TabZTPbez"/>
        <w:tblW w:w="8080" w:type="dxa"/>
        <w:tblInd w:w="737" w:type="dxa"/>
        <w:tblLook w:val="04E0" w:firstRow="1" w:lastRow="1" w:firstColumn="1" w:lastColumn="0" w:noHBand="0" w:noVBand="1"/>
      </w:tblPr>
      <w:tblGrid>
        <w:gridCol w:w="3658"/>
        <w:gridCol w:w="4422"/>
      </w:tblGrid>
      <w:tr w:rsidR="00DF3C5A" w:rsidRPr="005A2CE9" w14:paraId="5464D2FC" w14:textId="77777777" w:rsidTr="008821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3B7E772" w14:textId="634D3D77" w:rsidR="00DF3C5A" w:rsidRPr="005A2CE9" w:rsidRDefault="00DF3C5A" w:rsidP="00DF3C5A">
            <w:pPr>
              <w:pStyle w:val="Tabulka-7"/>
              <w:keepNext/>
            </w:pPr>
            <w:r w:rsidRPr="005A2CE9">
              <w:t xml:space="preserve">Kategorie dráhy podle zákona </w:t>
            </w:r>
            <w:r w:rsidR="0041283E" w:rsidRPr="005A2CE9">
              <w:t>č.</w:t>
            </w:r>
            <w:r w:rsidR="0041283E">
              <w:t> </w:t>
            </w:r>
            <w:r w:rsidRPr="005A2CE9">
              <w:t>266/1994</w:t>
            </w:r>
            <w:r w:rsidR="0041283E">
              <w:t> Sb.</w:t>
            </w:r>
          </w:p>
        </w:tc>
        <w:tc>
          <w:tcPr>
            <w:tcW w:w="4422" w:type="dxa"/>
          </w:tcPr>
          <w:p w14:paraId="2136F514" w14:textId="364CCC10" w:rsidR="00DF3C5A" w:rsidRPr="005A2CE9" w:rsidRDefault="00DF3C5A" w:rsidP="00DF3C5A">
            <w:pPr>
              <w:pStyle w:val="Tabulka-7"/>
              <w:cnfStyle w:val="100000000000" w:firstRow="1" w:lastRow="0" w:firstColumn="0" w:lastColumn="0" w:oddVBand="0" w:evenVBand="0" w:oddHBand="0" w:evenHBand="0" w:firstRowFirstColumn="0" w:firstRowLastColumn="0" w:lastRowFirstColumn="0" w:lastRowLastColumn="0"/>
            </w:pPr>
            <w:r w:rsidRPr="007B407E">
              <w:t>Celostátní</w:t>
            </w:r>
          </w:p>
        </w:tc>
      </w:tr>
      <w:tr w:rsidR="00DF3C5A" w:rsidRPr="005A2CE9" w14:paraId="1579D2DE"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3AFEFBC4" w14:textId="77777777" w:rsidR="00DF3C5A" w:rsidRPr="005A2CE9" w:rsidRDefault="00DF3C5A" w:rsidP="00DF3C5A">
            <w:pPr>
              <w:pStyle w:val="Tabulka-7"/>
              <w:keepNext/>
            </w:pPr>
            <w:r w:rsidRPr="005A2CE9">
              <w:t>Kategorie dráhy podle TSI INF</w:t>
            </w:r>
          </w:p>
        </w:tc>
        <w:tc>
          <w:tcPr>
            <w:tcW w:w="4422" w:type="dxa"/>
          </w:tcPr>
          <w:p w14:paraId="630D6F75" w14:textId="3B3D52B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P5, F3</w:t>
            </w:r>
          </w:p>
        </w:tc>
      </w:tr>
      <w:tr w:rsidR="00DF3C5A" w:rsidRPr="005A2CE9" w14:paraId="0235F64A"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7D9B4FAF" w14:textId="77777777" w:rsidR="00DF3C5A" w:rsidRPr="005A2CE9" w:rsidRDefault="00DF3C5A" w:rsidP="00DF3C5A">
            <w:pPr>
              <w:pStyle w:val="Tabulka-7"/>
            </w:pPr>
            <w:r w:rsidRPr="005A2CE9">
              <w:lastRenderedPageBreak/>
              <w:t>Součást sítě TEN-T</w:t>
            </w:r>
          </w:p>
        </w:tc>
        <w:tc>
          <w:tcPr>
            <w:tcW w:w="4422" w:type="dxa"/>
          </w:tcPr>
          <w:p w14:paraId="4A4CDFE3" w14:textId="07899503"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NE</w:t>
            </w:r>
          </w:p>
        </w:tc>
      </w:tr>
      <w:tr w:rsidR="00DF3C5A" w:rsidRPr="005A2CE9" w14:paraId="700161E6"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6B361ACB" w14:textId="2DE09084" w:rsidR="00DF3C5A" w:rsidRPr="005A2CE9" w:rsidRDefault="00DF3C5A" w:rsidP="00DF3C5A">
            <w:pPr>
              <w:pStyle w:val="Tabulka-7"/>
            </w:pPr>
            <w:r w:rsidRPr="005A2CE9">
              <w:t xml:space="preserve">Číslo trati podle Prohlášení </w:t>
            </w:r>
            <w:r w:rsidR="0041283E" w:rsidRPr="005A2CE9">
              <w:t>o</w:t>
            </w:r>
            <w:r w:rsidR="0041283E">
              <w:t> </w:t>
            </w:r>
            <w:r w:rsidRPr="005A2CE9">
              <w:t>dráze</w:t>
            </w:r>
          </w:p>
        </w:tc>
        <w:tc>
          <w:tcPr>
            <w:tcW w:w="4422" w:type="dxa"/>
          </w:tcPr>
          <w:p w14:paraId="15AEDA82" w14:textId="442635B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621 00</w:t>
            </w:r>
          </w:p>
        </w:tc>
      </w:tr>
      <w:tr w:rsidR="00DF3C5A" w:rsidRPr="005A2CE9" w14:paraId="72E7821A"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0015A8FF" w14:textId="77777777" w:rsidR="00DF3C5A" w:rsidRPr="005A2CE9" w:rsidRDefault="00DF3C5A" w:rsidP="00DF3C5A">
            <w:pPr>
              <w:pStyle w:val="Tabulka-7"/>
            </w:pPr>
            <w:r w:rsidRPr="005A2CE9">
              <w:t>Číslo trati podle nákresného jízdního řádu</w:t>
            </w:r>
          </w:p>
        </w:tc>
        <w:tc>
          <w:tcPr>
            <w:tcW w:w="4422" w:type="dxa"/>
          </w:tcPr>
          <w:p w14:paraId="5A00FC9A" w14:textId="08E83622"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510</w:t>
            </w:r>
          </w:p>
        </w:tc>
      </w:tr>
      <w:tr w:rsidR="00DF3C5A" w:rsidRPr="005A2CE9" w14:paraId="0CAB9302"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367704F9" w14:textId="77777777" w:rsidR="00DF3C5A" w:rsidRPr="005A2CE9" w:rsidRDefault="00DF3C5A" w:rsidP="00DF3C5A">
            <w:pPr>
              <w:pStyle w:val="Tabulka-7"/>
            </w:pPr>
            <w:r w:rsidRPr="005A2CE9">
              <w:t>Číslo trati podle knižního jízdního řádu</w:t>
            </w:r>
          </w:p>
        </w:tc>
        <w:tc>
          <w:tcPr>
            <w:tcW w:w="4422" w:type="dxa"/>
          </w:tcPr>
          <w:p w14:paraId="0F06A318" w14:textId="4F7158BE"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040</w:t>
            </w:r>
          </w:p>
        </w:tc>
      </w:tr>
      <w:tr w:rsidR="00DF3C5A" w:rsidRPr="005A2CE9" w14:paraId="363FD8B8"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1FF50B61" w14:textId="77777777" w:rsidR="00DF3C5A" w:rsidRPr="005A2CE9" w:rsidRDefault="00DF3C5A" w:rsidP="00DF3C5A">
            <w:pPr>
              <w:pStyle w:val="Tabulka-7"/>
            </w:pPr>
            <w:r w:rsidRPr="005A2CE9">
              <w:t>Traťová třída zatížení</w:t>
            </w:r>
          </w:p>
        </w:tc>
        <w:tc>
          <w:tcPr>
            <w:tcW w:w="4422" w:type="dxa"/>
          </w:tcPr>
          <w:p w14:paraId="16C2478E" w14:textId="4A66592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C2/C3</w:t>
            </w:r>
          </w:p>
        </w:tc>
      </w:tr>
      <w:tr w:rsidR="00DF3C5A" w:rsidRPr="005A2CE9" w14:paraId="6C929C66"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4A69E548" w14:textId="77777777" w:rsidR="00DF3C5A" w:rsidRPr="005A2CE9" w:rsidRDefault="00DF3C5A" w:rsidP="00DF3C5A">
            <w:pPr>
              <w:pStyle w:val="Tabulka-7"/>
            </w:pPr>
            <w:r w:rsidRPr="005A2CE9">
              <w:t>Maximální traťová rychlost</w:t>
            </w:r>
          </w:p>
        </w:tc>
        <w:tc>
          <w:tcPr>
            <w:tcW w:w="4422" w:type="dxa"/>
          </w:tcPr>
          <w:p w14:paraId="5B8DDE36" w14:textId="7814F7D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100</w:t>
            </w:r>
            <w:r w:rsidR="0041283E">
              <w:t> </w:t>
            </w:r>
            <w:r w:rsidR="0041283E" w:rsidRPr="007B407E">
              <w:t>km</w:t>
            </w:r>
            <w:r w:rsidRPr="007B407E">
              <w:t>/h</w:t>
            </w:r>
          </w:p>
        </w:tc>
      </w:tr>
      <w:tr w:rsidR="00DF3C5A" w:rsidRPr="005A2CE9" w14:paraId="26794645"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4F86ECA4" w14:textId="77777777" w:rsidR="00DF3C5A" w:rsidRPr="005A2CE9" w:rsidRDefault="00DF3C5A" w:rsidP="00DF3C5A">
            <w:pPr>
              <w:pStyle w:val="Tabulka-7"/>
            </w:pPr>
            <w:r w:rsidRPr="005A2CE9">
              <w:t>Trakční soustava</w:t>
            </w:r>
          </w:p>
        </w:tc>
        <w:tc>
          <w:tcPr>
            <w:tcW w:w="4422" w:type="dxa"/>
          </w:tcPr>
          <w:p w14:paraId="06312586" w14:textId="37D67E83"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bez elektrifikace</w:t>
            </w:r>
          </w:p>
        </w:tc>
      </w:tr>
      <w:tr w:rsidR="00DF3C5A" w:rsidRPr="005A2CE9" w14:paraId="08556CDF" w14:textId="77777777" w:rsidTr="008821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15898E93" w14:textId="77777777" w:rsidR="00DF3C5A" w:rsidRPr="005A2CE9" w:rsidRDefault="00DF3C5A" w:rsidP="00DF3C5A">
            <w:pPr>
              <w:pStyle w:val="Tabulka-7"/>
              <w:rPr>
                <w:b/>
              </w:rPr>
            </w:pPr>
            <w:r w:rsidRPr="005A2CE9">
              <w:t>Počet traťových kolejí</w:t>
            </w:r>
          </w:p>
        </w:tc>
        <w:tc>
          <w:tcPr>
            <w:tcW w:w="4422" w:type="dxa"/>
          </w:tcPr>
          <w:p w14:paraId="592F5825" w14:textId="3AC030A5" w:rsidR="00DF3C5A" w:rsidRPr="005A2CE9" w:rsidRDefault="00DF3C5A" w:rsidP="00DF3C5A">
            <w:pPr>
              <w:pStyle w:val="Tabulka-7"/>
              <w:cnfStyle w:val="010000000000" w:firstRow="0" w:lastRow="1" w:firstColumn="0" w:lastColumn="0" w:oddVBand="0" w:evenVBand="0" w:oddHBand="0" w:evenHBand="0" w:firstRowFirstColumn="0" w:firstRowLastColumn="0" w:lastRowFirstColumn="0" w:lastRowLastColumn="0"/>
              <w:rPr>
                <w:b/>
              </w:rPr>
            </w:pPr>
            <w:r w:rsidRPr="007B407E">
              <w:t>1</w:t>
            </w:r>
          </w:p>
        </w:tc>
      </w:tr>
    </w:tbl>
    <w:p w14:paraId="079AA3C9" w14:textId="77777777" w:rsidR="0069470F" w:rsidRDefault="0069470F" w:rsidP="0069470F">
      <w:pPr>
        <w:pStyle w:val="Nadpis2-1"/>
      </w:pPr>
      <w:bookmarkStart w:id="10" w:name="_Toc78276762"/>
      <w:bookmarkStart w:id="11" w:name="_Toc21008998"/>
      <w:bookmarkStart w:id="12" w:name="_Toc7077111"/>
      <w:bookmarkStart w:id="13" w:name="_Toc153873377"/>
      <w:bookmarkEnd w:id="10"/>
      <w:bookmarkEnd w:id="11"/>
      <w:r>
        <w:t>PŘEHLED VÝCHOZÍCH PODKLADŮ</w:t>
      </w:r>
      <w:bookmarkEnd w:id="12"/>
      <w:bookmarkEnd w:id="13"/>
    </w:p>
    <w:p w14:paraId="528A0FF0" w14:textId="7D914177" w:rsidR="0069470F" w:rsidRDefault="0069470F" w:rsidP="0069470F">
      <w:pPr>
        <w:pStyle w:val="Nadpis2-2"/>
      </w:pPr>
      <w:bookmarkStart w:id="14" w:name="_Toc7077112"/>
      <w:bookmarkStart w:id="15" w:name="_Toc153873378"/>
      <w:r>
        <w:t>P</w:t>
      </w:r>
      <w:r w:rsidR="00740F97">
        <w:t>ro</w:t>
      </w:r>
      <w:r>
        <w:t>jektová dokumentace</w:t>
      </w:r>
      <w:bookmarkEnd w:id="14"/>
      <w:bookmarkEnd w:id="15"/>
    </w:p>
    <w:p w14:paraId="74D28D98" w14:textId="46AE85B3" w:rsidR="00462DE1" w:rsidRDefault="00CD4204" w:rsidP="000C6F23">
      <w:pPr>
        <w:pStyle w:val="Text2-1"/>
      </w:pPr>
      <w:bookmarkStart w:id="16" w:name="_Ref152077005"/>
      <w:bookmarkStart w:id="17" w:name="_Toc7077113"/>
      <w:r w:rsidRPr="0088211E">
        <w:rPr>
          <w:b/>
        </w:rPr>
        <w:t>Vybrané části</w:t>
      </w:r>
      <w:r>
        <w:t xml:space="preserve"> </w:t>
      </w:r>
      <w:r w:rsidR="00FE4350">
        <w:rPr>
          <w:b/>
        </w:rPr>
        <w:t>dle Smluvních podmínek červené knihy FIDIC</w:t>
      </w:r>
      <w:r w:rsidR="00FE4350">
        <w:rPr>
          <w:rFonts w:asciiTheme="minorHAnsi" w:hAnsiTheme="minorHAnsi"/>
          <w:b/>
        </w:rPr>
        <w:t>:</w:t>
      </w:r>
      <w:r w:rsidR="00FE4350">
        <w:t xml:space="preserve"> </w:t>
      </w:r>
      <w:r>
        <w:t>DSP</w:t>
      </w:r>
      <w:r w:rsidR="002E3AA0">
        <w:t>+PDPS</w:t>
      </w:r>
      <w:r w:rsidR="00462DE1" w:rsidRPr="006B46D5">
        <w:t xml:space="preserve"> stavby „Revitalizace trati Chlumec nad Cidlinou – Trutnov“, 0.etapa. Jedná se </w:t>
      </w:r>
      <w:r w:rsidR="0041283E" w:rsidRPr="006B46D5">
        <w:t>o</w:t>
      </w:r>
      <w:r w:rsidR="0041283E">
        <w:t> </w:t>
      </w:r>
      <w:r w:rsidR="00462DE1" w:rsidRPr="006B46D5">
        <w:t xml:space="preserve">ŽST Kunčice nad Labem </w:t>
      </w:r>
      <w:r w:rsidR="0041283E" w:rsidRPr="006B46D5">
        <w:t>a</w:t>
      </w:r>
      <w:r w:rsidR="0041283E">
        <w:t> </w:t>
      </w:r>
      <w:r w:rsidR="00462DE1" w:rsidRPr="006B46D5">
        <w:t xml:space="preserve">TÚ Stará Paka – Roztoky </w:t>
      </w:r>
      <w:r w:rsidR="0041283E" w:rsidRPr="006B46D5">
        <w:t>u</w:t>
      </w:r>
      <w:r w:rsidR="0041283E">
        <w:t> </w:t>
      </w:r>
      <w:r w:rsidR="00462DE1" w:rsidRPr="006B46D5">
        <w:t>Jilemnice, celý úsek</w:t>
      </w:r>
      <w:r w:rsidR="0041283E">
        <w:t> </w:t>
      </w:r>
      <w:r w:rsidR="0041283E" w:rsidRPr="006B46D5">
        <w:t>km</w:t>
      </w:r>
      <w:r w:rsidR="00462DE1" w:rsidRPr="006B46D5">
        <w:t xml:space="preserve"> 74,815 –</w:t>
      </w:r>
      <w:r w:rsidR="0041283E">
        <w:t> </w:t>
      </w:r>
      <w:r w:rsidR="0041283E" w:rsidRPr="006B46D5">
        <w:t>km</w:t>
      </w:r>
      <w:r w:rsidR="00462DE1" w:rsidRPr="006B46D5">
        <w:t xml:space="preserve"> 82,442, zpracovaný společností EXprojekt s.r.o., Heršpická 758/13, Brno, PSČ 619 00, </w:t>
      </w:r>
      <w:r w:rsidR="0041283E" w:rsidRPr="006B46D5">
        <w:t>z</w:t>
      </w:r>
      <w:r w:rsidR="0041283E">
        <w:t> </w:t>
      </w:r>
      <w:r w:rsidR="00462DE1" w:rsidRPr="006B46D5">
        <w:t>10/2023, IČO 29285801</w:t>
      </w:r>
      <w:r w:rsidR="006B46D5">
        <w:t>.</w:t>
      </w:r>
      <w:bookmarkEnd w:id="16"/>
      <w:r w:rsidR="00FE4350">
        <w:t xml:space="preserve"> </w:t>
      </w:r>
    </w:p>
    <w:p w14:paraId="304C0EE0" w14:textId="25E7056F" w:rsidR="0088211E" w:rsidRPr="006B46D5" w:rsidRDefault="0088211E" w:rsidP="000C6F23">
      <w:pPr>
        <w:pStyle w:val="Text2-1"/>
      </w:pPr>
      <w:r w:rsidRPr="0088211E">
        <w:rPr>
          <w:b/>
        </w:rPr>
        <w:t>Vybrané části</w:t>
      </w:r>
      <w:r>
        <w:t xml:space="preserve"> </w:t>
      </w:r>
      <w:r>
        <w:rPr>
          <w:b/>
        </w:rPr>
        <w:t>dle Smluvních podmínek žluté knihy FIDIC</w:t>
      </w:r>
      <w:r>
        <w:rPr>
          <w:rFonts w:asciiTheme="minorHAnsi" w:hAnsiTheme="minorHAnsi"/>
          <w:b/>
        </w:rPr>
        <w:t>:</w:t>
      </w:r>
      <w:r>
        <w:t xml:space="preserve"> DSP+PDPS</w:t>
      </w:r>
      <w:r w:rsidRPr="006B46D5">
        <w:t xml:space="preserve"> stavby „Revitalizace trati Chlumec nad Cidlinou – Trutnov“, 0.etapa. Jedná se o</w:t>
      </w:r>
      <w:r>
        <w:t> </w:t>
      </w:r>
      <w:r w:rsidRPr="006B46D5">
        <w:t>ŽST Kunčice nad Labem a</w:t>
      </w:r>
      <w:r>
        <w:t> </w:t>
      </w:r>
      <w:r w:rsidRPr="006B46D5">
        <w:t>TÚ Stará Paka – Roztoky u</w:t>
      </w:r>
      <w:r>
        <w:t> </w:t>
      </w:r>
      <w:r w:rsidRPr="006B46D5">
        <w:t>Jilemnice, celý úsek</w:t>
      </w:r>
      <w:r>
        <w:t> </w:t>
      </w:r>
      <w:r w:rsidRPr="006B46D5">
        <w:t>km 74,815 –</w:t>
      </w:r>
      <w:r>
        <w:t> </w:t>
      </w:r>
      <w:r w:rsidRPr="006B46D5">
        <w:t>km 82,442, zpracovaný společností EXprojekt s.r.o., Heršpická 758/13, Brno, PSČ 619 00, z</w:t>
      </w:r>
      <w:r>
        <w:t> </w:t>
      </w:r>
      <w:r w:rsidRPr="006B46D5">
        <w:t>10/2023, IČO 29285801</w:t>
      </w:r>
      <w:r>
        <w:t>.</w:t>
      </w:r>
    </w:p>
    <w:p w14:paraId="1E40821E" w14:textId="77777777" w:rsidR="0069470F" w:rsidRDefault="0069470F" w:rsidP="0069470F">
      <w:pPr>
        <w:pStyle w:val="Nadpis2-2"/>
      </w:pPr>
      <w:bookmarkStart w:id="18" w:name="_Toc153873379"/>
      <w:r>
        <w:t>Související dokumentace</w:t>
      </w:r>
      <w:bookmarkEnd w:id="17"/>
      <w:bookmarkEnd w:id="18"/>
    </w:p>
    <w:p w14:paraId="07A9802A" w14:textId="77777777" w:rsidR="00641F27" w:rsidRDefault="00641F27" w:rsidP="00641F27">
      <w:pPr>
        <w:pStyle w:val="Text2-1"/>
      </w:pPr>
      <w:bookmarkStart w:id="19" w:name="_Ref152063113"/>
      <w:r w:rsidRPr="00462DE1">
        <w:t>DSP (Projekt</w:t>
      </w:r>
      <w:r>
        <w:t>ová dokumentace</w:t>
      </w:r>
      <w:r w:rsidRPr="00462DE1">
        <w:t xml:space="preserve"> stavby), zpracovaný společností „Společnost SP+MTP_Chlumec-Trutnov“, SUDOP Praha, a.s., Olšanská 2643/1a, Praha 3, PSČ 130 80, z</w:t>
      </w:r>
      <w:r>
        <w:t> </w:t>
      </w:r>
      <w:r w:rsidRPr="00462DE1">
        <w:t>08/2015, IČO 25793349</w:t>
      </w:r>
      <w:r>
        <w:t xml:space="preserve">. </w:t>
      </w:r>
      <w:bookmarkEnd w:id="19"/>
      <w:r>
        <w:t xml:space="preserve"> </w:t>
      </w:r>
    </w:p>
    <w:p w14:paraId="3BBCFA40" w14:textId="79B88107" w:rsidR="00641F27" w:rsidRDefault="00641F27" w:rsidP="00641F27">
      <w:pPr>
        <w:pStyle w:val="Text2-1"/>
      </w:pPr>
      <w:r w:rsidRPr="006B46D5">
        <w:t>Stavební povolení vydané Drážním úřadem v</w:t>
      </w:r>
      <w:r>
        <w:t> </w:t>
      </w:r>
      <w:r w:rsidRPr="006B46D5">
        <w:t>Praze, č.</w:t>
      </w:r>
      <w:r>
        <w:t> </w:t>
      </w:r>
      <w:r w:rsidRPr="006B46D5">
        <w:t>j.</w:t>
      </w:r>
      <w:r>
        <w:t> </w:t>
      </w:r>
      <w:r w:rsidRPr="006B46D5">
        <w:t>DUCR-7332/21/Lh, ze dne 8.</w:t>
      </w:r>
      <w:r>
        <w:t> </w:t>
      </w:r>
      <w:r w:rsidRPr="006B46D5">
        <w:t>2.</w:t>
      </w:r>
      <w:r>
        <w:t> </w:t>
      </w:r>
      <w:r w:rsidRPr="006B46D5">
        <w:t>2021, nabytí právní moci 20. 3.</w:t>
      </w:r>
      <w:r>
        <w:t> </w:t>
      </w:r>
      <w:r w:rsidRPr="006B46D5">
        <w:t>2021</w:t>
      </w:r>
      <w:r>
        <w:t>.</w:t>
      </w:r>
    </w:p>
    <w:p w14:paraId="60813FD9" w14:textId="58438A0F" w:rsidR="00462DE1" w:rsidRPr="00462DE1" w:rsidRDefault="00462DE1" w:rsidP="00462DE1">
      <w:pPr>
        <w:pStyle w:val="Text2-1"/>
      </w:pPr>
      <w:r w:rsidRPr="00462DE1">
        <w:t xml:space="preserve">Schvalovací protokol DSP </w:t>
      </w:r>
      <w:r w:rsidR="0041283E" w:rsidRPr="00462DE1">
        <w:t>č.</w:t>
      </w:r>
      <w:r w:rsidR="0041283E">
        <w:t> </w:t>
      </w:r>
      <w:r w:rsidRPr="00462DE1">
        <w:t>j</w:t>
      </w:r>
      <w:r w:rsidR="00F67EB9">
        <w:t>.</w:t>
      </w:r>
      <w:r w:rsidRPr="00462DE1">
        <w:t xml:space="preserve"> 164794/2021-SŽ-GŘ-O6-Hlo, ze dne 20. 12. 2021</w:t>
      </w:r>
      <w:r w:rsidR="006B46D5">
        <w:t>.</w:t>
      </w:r>
    </w:p>
    <w:p w14:paraId="724780FD" w14:textId="715F806F" w:rsidR="0069470F" w:rsidRDefault="0069470F" w:rsidP="0069470F">
      <w:pPr>
        <w:pStyle w:val="Nadpis2-1"/>
      </w:pPr>
      <w:bookmarkStart w:id="20" w:name="_Toc7077114"/>
      <w:bookmarkStart w:id="21" w:name="_Toc153873380"/>
      <w:r>
        <w:t xml:space="preserve">KOORDINACE </w:t>
      </w:r>
      <w:r w:rsidR="0041283E">
        <w:t>S </w:t>
      </w:r>
      <w:r>
        <w:t>JINÝMI STAVBAMI</w:t>
      </w:r>
      <w:bookmarkEnd w:id="20"/>
      <w:bookmarkEnd w:id="21"/>
      <w:r>
        <w:t xml:space="preserve"> </w:t>
      </w:r>
    </w:p>
    <w:p w14:paraId="3C2C60AC" w14:textId="342FE8DB" w:rsidR="0069470F" w:rsidRPr="002E3AA0" w:rsidRDefault="0069470F" w:rsidP="002E3AA0">
      <w:pPr>
        <w:pStyle w:val="Text2-1"/>
      </w:pPr>
      <w:r w:rsidRPr="002E3AA0">
        <w:t xml:space="preserve">Zhotovení stavby musí být provedeno </w:t>
      </w:r>
      <w:r w:rsidR="0041283E" w:rsidRPr="002E3AA0">
        <w:t>v </w:t>
      </w:r>
      <w:r w:rsidRPr="002E3AA0">
        <w:t xml:space="preserve">koordinaci </w:t>
      </w:r>
      <w:r w:rsidR="0041283E" w:rsidRPr="002E3AA0">
        <w:t>s </w:t>
      </w:r>
      <w:r w:rsidRPr="002E3AA0">
        <w:t xml:space="preserve">připravovanými, případně aktuálně realizovanými </w:t>
      </w:r>
      <w:r w:rsidR="00CD4204" w:rsidRPr="002E3AA0">
        <w:t>akcemi,</w:t>
      </w:r>
      <w:r w:rsidRPr="002E3AA0">
        <w:t xml:space="preserve"> </w:t>
      </w:r>
      <w:r w:rsidR="0041283E" w:rsidRPr="002E3AA0">
        <w:t>a </w:t>
      </w:r>
      <w:r w:rsidRPr="002E3AA0">
        <w:t xml:space="preserve">to </w:t>
      </w:r>
      <w:r w:rsidR="0041283E" w:rsidRPr="002E3AA0">
        <w:t>i </w:t>
      </w:r>
      <w:r w:rsidRPr="002E3AA0">
        <w:t xml:space="preserve">dalších investorů, které přímo </w:t>
      </w:r>
      <w:r w:rsidR="0041283E" w:rsidRPr="002E3AA0">
        <w:t>s </w:t>
      </w:r>
      <w:r w:rsidRPr="002E3AA0">
        <w:t xml:space="preserve">předmětnou akcí souvisí nebo ji mohou ovlivnit. Součástí plnění Díla je </w:t>
      </w:r>
      <w:r w:rsidR="0041283E" w:rsidRPr="002E3AA0">
        <w:t>i </w:t>
      </w:r>
      <w:r w:rsidRPr="002E3AA0">
        <w:t xml:space="preserve">zajištění koordinace při realizaci prací, poskytování </w:t>
      </w:r>
      <w:r w:rsidR="0041283E" w:rsidRPr="002E3AA0">
        <w:t>a </w:t>
      </w:r>
      <w:r w:rsidRPr="002E3AA0">
        <w:t xml:space="preserve">rozsahu výluk, přidělení prostorů pro staveniště </w:t>
      </w:r>
      <w:r w:rsidR="0041283E" w:rsidRPr="002E3AA0">
        <w:t>v </w:t>
      </w:r>
      <w:r w:rsidRPr="002E3AA0">
        <w:t xml:space="preserve">jednotlivých žst. apod. </w:t>
      </w:r>
    </w:p>
    <w:p w14:paraId="62ADB0E0" w14:textId="77777777" w:rsidR="000C6F23" w:rsidRDefault="000C6F23" w:rsidP="000C6F23">
      <w:pPr>
        <w:pStyle w:val="Text2-1"/>
      </w:pPr>
      <w:bookmarkStart w:id="22" w:name="_Toc7077115"/>
      <w:r w:rsidRPr="000C6F23">
        <w:t>Koordinace musí probíhat zejména s níže uvedenými investicemi a opravnými pracemi</w:t>
      </w:r>
      <w:r>
        <w:t>:</w:t>
      </w:r>
    </w:p>
    <w:p w14:paraId="5E2EF2E4" w14:textId="1C411D90" w:rsidR="00462DE1" w:rsidRDefault="00462DE1" w:rsidP="000C6F23">
      <w:pPr>
        <w:pStyle w:val="Odrka1-1"/>
      </w:pPr>
      <w:r w:rsidRPr="0006458D">
        <w:t xml:space="preserve">Záměr projektu: </w:t>
      </w:r>
      <w:r w:rsidRPr="0006458D">
        <w:rPr>
          <w:b/>
          <w:bCs/>
        </w:rPr>
        <w:t>Rekonstrukce žst. Nová Paka pro DOZ</w:t>
      </w:r>
      <w:r>
        <w:t>; Z</w:t>
      </w:r>
      <w:r w:rsidRPr="0006458D">
        <w:t xml:space="preserve">pracovatel: </w:t>
      </w:r>
      <w:r>
        <w:t>SUDOP Praha a.</w:t>
      </w:r>
      <w:r w:rsidR="0041283E">
        <w:t>s. </w:t>
      </w:r>
      <w:r w:rsidRPr="0006458D">
        <w:t>z 06/20</w:t>
      </w:r>
      <w:r>
        <w:t>22</w:t>
      </w:r>
    </w:p>
    <w:p w14:paraId="13A1A487" w14:textId="6F17474F" w:rsidR="0069470F" w:rsidRDefault="00875B8C" w:rsidP="0069470F">
      <w:pPr>
        <w:pStyle w:val="Nadpis2-1"/>
      </w:pPr>
      <w:bookmarkStart w:id="23" w:name="_Toc153873381"/>
      <w:r>
        <w:t xml:space="preserve">POŽADAVKY NA </w:t>
      </w:r>
      <w:r w:rsidR="0069470F" w:rsidRPr="00EC2E51">
        <w:t>TECHNICKÉ</w:t>
      </w:r>
      <w:r w:rsidR="0069470F">
        <w:t xml:space="preserve"> </w:t>
      </w:r>
      <w:r>
        <w:t xml:space="preserve">ŘEŠENÍ </w:t>
      </w:r>
      <w:r w:rsidR="0041283E">
        <w:t>A </w:t>
      </w:r>
      <w:r w:rsidR="0069470F">
        <w:t>PROVEDENÍ DÍLA</w:t>
      </w:r>
      <w:bookmarkEnd w:id="22"/>
      <w:bookmarkEnd w:id="23"/>
    </w:p>
    <w:p w14:paraId="3B3178A1" w14:textId="77777777" w:rsidR="0069470F" w:rsidRDefault="0069470F" w:rsidP="0069470F">
      <w:pPr>
        <w:pStyle w:val="Nadpis2-2"/>
      </w:pPr>
      <w:bookmarkStart w:id="24" w:name="_Toc7077116"/>
      <w:bookmarkStart w:id="25" w:name="_Toc153873382"/>
      <w:r>
        <w:t>Všeobecně</w:t>
      </w:r>
      <w:bookmarkEnd w:id="24"/>
      <w:bookmarkEnd w:id="25"/>
    </w:p>
    <w:p w14:paraId="73ED8B0E" w14:textId="20F88100" w:rsidR="00B644DA" w:rsidRPr="0022166B" w:rsidRDefault="00C416E3" w:rsidP="00B644DA">
      <w:pPr>
        <w:pStyle w:val="Text2-1"/>
      </w:pPr>
      <w:r w:rsidRPr="0022166B">
        <w:rPr>
          <w:b/>
        </w:rPr>
        <w:t>V zadávací dokumentaci jsou p</w:t>
      </w:r>
      <w:r w:rsidR="00B644DA" w:rsidRPr="0022166B">
        <w:rPr>
          <w:b/>
        </w:rPr>
        <w:t xml:space="preserve">ro zpracování </w:t>
      </w:r>
      <w:r w:rsidR="00B644DA" w:rsidRPr="00462DE1">
        <w:rPr>
          <w:b/>
        </w:rPr>
        <w:t xml:space="preserve">Projektové dokumentace </w:t>
      </w:r>
      <w:r w:rsidRPr="00462DE1">
        <w:rPr>
          <w:b/>
        </w:rPr>
        <w:t>po</w:t>
      </w:r>
      <w:r w:rsidR="00B644DA" w:rsidRPr="00462DE1">
        <w:rPr>
          <w:b/>
        </w:rPr>
        <w:t>uži</w:t>
      </w:r>
      <w:r w:rsidRPr="00462DE1">
        <w:rPr>
          <w:b/>
        </w:rPr>
        <w:t xml:space="preserve">ty </w:t>
      </w:r>
      <w:r w:rsidR="00B644DA" w:rsidRPr="00462DE1">
        <w:rPr>
          <w:b/>
        </w:rPr>
        <w:t>VTP/DOKUMENTACE/0</w:t>
      </w:r>
      <w:r w:rsidR="004775FA" w:rsidRPr="00462DE1">
        <w:rPr>
          <w:b/>
        </w:rPr>
        <w:t>6</w:t>
      </w:r>
      <w:r w:rsidR="00B644DA" w:rsidRPr="00462DE1">
        <w:rPr>
          <w:b/>
        </w:rPr>
        <w:t>/2</w:t>
      </w:r>
      <w:r w:rsidR="000E1B6E" w:rsidRPr="00462DE1">
        <w:rPr>
          <w:b/>
        </w:rPr>
        <w:t>3</w:t>
      </w:r>
      <w:r w:rsidR="00B644DA" w:rsidRPr="00462DE1">
        <w:rPr>
          <w:b/>
        </w:rPr>
        <w:t xml:space="preserve"> (dále jen „VTP/DOKUMENTACE“</w:t>
      </w:r>
      <w:r w:rsidR="00135B43" w:rsidRPr="00462DE1">
        <w:rPr>
          <w:b/>
        </w:rPr>
        <w:t>)</w:t>
      </w:r>
      <w:r w:rsidR="00B644DA" w:rsidRPr="00462DE1">
        <w:rPr>
          <w:b/>
        </w:rPr>
        <w:t xml:space="preserve"> </w:t>
      </w:r>
      <w:r w:rsidR="0041283E" w:rsidRPr="00462DE1">
        <w:rPr>
          <w:b/>
        </w:rPr>
        <w:t>a</w:t>
      </w:r>
      <w:r w:rsidR="0041283E">
        <w:rPr>
          <w:b/>
        </w:rPr>
        <w:t> </w:t>
      </w:r>
      <w:r w:rsidR="00B644DA" w:rsidRPr="00462DE1">
        <w:rPr>
          <w:b/>
        </w:rPr>
        <w:t xml:space="preserve">pro </w:t>
      </w:r>
      <w:r w:rsidRPr="00462DE1">
        <w:rPr>
          <w:b/>
        </w:rPr>
        <w:t>Z</w:t>
      </w:r>
      <w:r w:rsidR="00B644DA" w:rsidRPr="00462DE1">
        <w:rPr>
          <w:b/>
        </w:rPr>
        <w:t>hotovení stavby VTP/R-F/1</w:t>
      </w:r>
      <w:r w:rsidR="00024120" w:rsidRPr="00462DE1">
        <w:rPr>
          <w:b/>
        </w:rPr>
        <w:t>4</w:t>
      </w:r>
      <w:r w:rsidR="00B644DA" w:rsidRPr="00462DE1">
        <w:rPr>
          <w:b/>
        </w:rPr>
        <w:t>/2</w:t>
      </w:r>
      <w:r w:rsidR="00024120" w:rsidRPr="00462DE1">
        <w:rPr>
          <w:b/>
        </w:rPr>
        <w:t>2</w:t>
      </w:r>
      <w:r w:rsidR="00B644DA" w:rsidRPr="00462DE1">
        <w:rPr>
          <w:b/>
        </w:rPr>
        <w:t xml:space="preserve"> (dále jen </w:t>
      </w:r>
      <w:r w:rsidR="00135B43" w:rsidRPr="00462DE1">
        <w:rPr>
          <w:b/>
        </w:rPr>
        <w:t>„</w:t>
      </w:r>
      <w:r w:rsidR="00B644DA" w:rsidRPr="00462DE1">
        <w:rPr>
          <w:b/>
        </w:rPr>
        <w:t>VTP/R-F</w:t>
      </w:r>
      <w:r w:rsidR="00135B43" w:rsidRPr="00462DE1">
        <w:rPr>
          <w:b/>
        </w:rPr>
        <w:t>“</w:t>
      </w:r>
      <w:r w:rsidR="00B644DA" w:rsidRPr="00462DE1">
        <w:rPr>
          <w:b/>
        </w:rPr>
        <w:t>).</w:t>
      </w:r>
    </w:p>
    <w:p w14:paraId="73AD7CF0" w14:textId="48E121AD" w:rsidR="00EE5578" w:rsidRPr="00811815" w:rsidRDefault="00EE5578" w:rsidP="00EE5578">
      <w:pPr>
        <w:pStyle w:val="Nadpis2-2"/>
      </w:pPr>
      <w:bookmarkStart w:id="26" w:name="_Toc12371206"/>
      <w:bookmarkStart w:id="27" w:name="_Toc153873383"/>
      <w:r w:rsidRPr="00811815">
        <w:lastRenderedPageBreak/>
        <w:t xml:space="preserve">Zhotovení </w:t>
      </w:r>
      <w:r w:rsidRPr="00EE5578">
        <w:t>Projektové</w:t>
      </w:r>
      <w:r w:rsidRPr="00811815">
        <w:t xml:space="preserve"> dokumentace</w:t>
      </w:r>
      <w:bookmarkEnd w:id="26"/>
      <w:r w:rsidR="00F67EB9">
        <w:t xml:space="preserve"> (část dle Smluvních podmínek žluté knihy FIDIC)</w:t>
      </w:r>
      <w:bookmarkEnd w:id="27"/>
    </w:p>
    <w:p w14:paraId="28ABAF2F" w14:textId="25D532C0" w:rsidR="00EE5578" w:rsidRPr="00462DE1" w:rsidRDefault="00EE5578" w:rsidP="00EE5578">
      <w:pPr>
        <w:pStyle w:val="Text2-1"/>
      </w:pPr>
      <w:r w:rsidRPr="00462DE1">
        <w:t xml:space="preserve">Zhotovitel díla zajistí důsledné plnění požadavků vyplývající </w:t>
      </w:r>
      <w:r w:rsidR="0041283E" w:rsidRPr="00462DE1">
        <w:t>z</w:t>
      </w:r>
      <w:r w:rsidR="0041283E">
        <w:t> </w:t>
      </w:r>
      <w:r w:rsidRPr="00462DE1">
        <w:t xml:space="preserve">vyjádření dotčených orgánů </w:t>
      </w:r>
      <w:r w:rsidR="0041283E" w:rsidRPr="00462DE1">
        <w:t>a</w:t>
      </w:r>
      <w:r w:rsidR="0041283E">
        <w:t> </w:t>
      </w:r>
      <w:r w:rsidRPr="00462DE1">
        <w:t xml:space="preserve">osob uvedených </w:t>
      </w:r>
      <w:r w:rsidR="0041283E" w:rsidRPr="00462DE1">
        <w:t>v</w:t>
      </w:r>
      <w:r w:rsidR="0041283E">
        <w:t> </w:t>
      </w:r>
      <w:r w:rsidRPr="00462DE1">
        <w:t xml:space="preserve">dokladové části </w:t>
      </w:r>
      <w:r w:rsidR="00462DE1" w:rsidRPr="00462DE1">
        <w:t>DSP</w:t>
      </w:r>
      <w:r w:rsidRPr="00462DE1">
        <w:t xml:space="preserve"> </w:t>
      </w:r>
      <w:r w:rsidR="0041283E" w:rsidRPr="00462DE1">
        <w:t>a</w:t>
      </w:r>
      <w:r w:rsidR="0041283E">
        <w:t> </w:t>
      </w:r>
      <w:r w:rsidRPr="00462DE1">
        <w:t>související dokumentace</w:t>
      </w:r>
      <w:r w:rsidR="000E6CD3" w:rsidRPr="00462DE1">
        <w:t>,</w:t>
      </w:r>
      <w:r w:rsidRPr="00462DE1">
        <w:t xml:space="preserve"> </w:t>
      </w:r>
      <w:r w:rsidR="0041283E" w:rsidRPr="00462DE1">
        <w:t>a</w:t>
      </w:r>
      <w:r w:rsidR="0041283E">
        <w:t> </w:t>
      </w:r>
      <w:r w:rsidRPr="00462DE1">
        <w:t>to ve</w:t>
      </w:r>
      <w:r w:rsidR="00FA5F58" w:rsidRPr="00462DE1">
        <w:t> </w:t>
      </w:r>
      <w:r w:rsidRPr="00462DE1">
        <w:t xml:space="preserve">vzájemné součinnosti </w:t>
      </w:r>
      <w:r w:rsidR="0041283E" w:rsidRPr="00462DE1">
        <w:t>a</w:t>
      </w:r>
      <w:r w:rsidR="0041283E">
        <w:t> </w:t>
      </w:r>
      <w:r w:rsidRPr="00462DE1">
        <w:t>návaznosti.</w:t>
      </w:r>
    </w:p>
    <w:p w14:paraId="5D6C5BAA" w14:textId="3C546C70" w:rsidR="00EE5578" w:rsidRDefault="005C555C" w:rsidP="00EE5578">
      <w:pPr>
        <w:pStyle w:val="Text2-1"/>
      </w:pPr>
      <w:r>
        <w:t xml:space="preserve">Zhotovení </w:t>
      </w:r>
      <w:r w:rsidR="00EE5578" w:rsidRPr="00EE5578">
        <w:t xml:space="preserve">stavby lze zahájit </w:t>
      </w:r>
      <w:r w:rsidR="00136C9E">
        <w:t>na objektech</w:t>
      </w:r>
      <w:r>
        <w:t>,</w:t>
      </w:r>
      <w:r w:rsidR="00136C9E">
        <w:t xml:space="preserve"> ke kterým je vydáno stavební povolení</w:t>
      </w:r>
      <w:r>
        <w:t xml:space="preserve"> a ne</w:t>
      </w:r>
      <w:r w:rsidR="00C648DE">
        <w:t>jsou součástí aktualizace PDPS</w:t>
      </w:r>
      <w:r w:rsidR="00136C9E">
        <w:t xml:space="preserve">. </w:t>
      </w:r>
      <w:r w:rsidR="00C648DE">
        <w:t xml:space="preserve">Na objekty, kde byla </w:t>
      </w:r>
      <w:r w:rsidR="00136C9E">
        <w:t>Aktualizovan</w:t>
      </w:r>
      <w:r w:rsidR="00C648DE">
        <w:t>á</w:t>
      </w:r>
      <w:r w:rsidR="00136C9E">
        <w:t xml:space="preserve"> PDPS</w:t>
      </w:r>
      <w:r w:rsidR="00C648DE">
        <w:t xml:space="preserve">, lze zahájit zhotovení a stavby </w:t>
      </w:r>
      <w:r w:rsidR="00136C9E">
        <w:t xml:space="preserve">po odsouhlasení Objednatelem. </w:t>
      </w:r>
    </w:p>
    <w:p w14:paraId="21056E70" w14:textId="54CDAB29" w:rsidR="00DE213A" w:rsidRDefault="00DE213A" w:rsidP="0022166B">
      <w:pPr>
        <w:pStyle w:val="Text2-1"/>
      </w:pPr>
      <w:r w:rsidRPr="00DE213A">
        <w:t xml:space="preserve">Součástí plnění je </w:t>
      </w:r>
      <w:r w:rsidR="0041283E" w:rsidRPr="00DE213A">
        <w:t>i</w:t>
      </w:r>
      <w:r w:rsidR="0041283E">
        <w:t> </w:t>
      </w:r>
      <w:r w:rsidRPr="00DE213A">
        <w:t xml:space="preserve">zajištění </w:t>
      </w:r>
      <w:r w:rsidR="00136C9E">
        <w:t xml:space="preserve">části </w:t>
      </w:r>
      <w:r w:rsidRPr="00DE213A">
        <w:t xml:space="preserve">geodetické dokumentace stavby, geodetických </w:t>
      </w:r>
      <w:r w:rsidR="0041283E" w:rsidRPr="00DE213A">
        <w:t>a</w:t>
      </w:r>
      <w:r w:rsidR="0041283E">
        <w:t> </w:t>
      </w:r>
      <w:r w:rsidRPr="00DE213A">
        <w:t>mapových podkladů</w:t>
      </w:r>
      <w:r w:rsidR="00136C9E">
        <w:t xml:space="preserve"> </w:t>
      </w:r>
      <w:r w:rsidRPr="00DE213A">
        <w:t xml:space="preserve">nezbytných </w:t>
      </w:r>
      <w:r w:rsidR="0041283E" w:rsidRPr="00DE213A">
        <w:t>k</w:t>
      </w:r>
      <w:r w:rsidR="0041283E">
        <w:t> </w:t>
      </w:r>
      <w:r w:rsidRPr="00DE213A">
        <w:t xml:space="preserve">návrhu </w:t>
      </w:r>
      <w:r w:rsidR="00136C9E">
        <w:t xml:space="preserve">Aktualizovaného </w:t>
      </w:r>
      <w:r w:rsidRPr="00DE213A">
        <w:t>technického řešení.</w:t>
      </w:r>
    </w:p>
    <w:p w14:paraId="4F4A48E9" w14:textId="066198D7" w:rsidR="00B30839" w:rsidRPr="00462DE1" w:rsidRDefault="00B30839" w:rsidP="00B30839">
      <w:pPr>
        <w:pStyle w:val="Text2-1"/>
        <w:numPr>
          <w:ilvl w:val="2"/>
          <w:numId w:val="7"/>
        </w:numPr>
      </w:pPr>
      <w:r w:rsidRPr="00066104">
        <w:t xml:space="preserve">Definitivní předání </w:t>
      </w:r>
      <w:r w:rsidR="00136C9E">
        <w:t>Aktualizované části d</w:t>
      </w:r>
      <w:r w:rsidRPr="00066104">
        <w:t>okumentace dle odst. 3.4.18 VTP/DOKUMENTACE proběhne na médiu</w:t>
      </w:r>
      <w:r w:rsidR="007903E5">
        <w:t>:</w:t>
      </w:r>
      <w:r w:rsidRPr="00066104">
        <w:t xml:space="preserve"> </w:t>
      </w:r>
      <w:r w:rsidRPr="00462DE1">
        <w:t xml:space="preserve">USB flash disk. </w:t>
      </w:r>
    </w:p>
    <w:p w14:paraId="0A8F1978" w14:textId="569ED4A8" w:rsidR="00F67EB9" w:rsidRDefault="00F67EB9" w:rsidP="00F67EB9">
      <w:pPr>
        <w:pStyle w:val="Text2-1"/>
        <w:keepNext/>
        <w:numPr>
          <w:ilvl w:val="2"/>
          <w:numId w:val="7"/>
        </w:numPr>
      </w:pPr>
      <w:r>
        <w:t>Článek 6.3 VTP/</w:t>
      </w:r>
      <w:r w:rsidRPr="00AA061F">
        <w:t>DOKUMENTACE</w:t>
      </w:r>
      <w:r>
        <w:t xml:space="preserve"> se ruší a nahrazuje se následujícím textem:</w:t>
      </w:r>
    </w:p>
    <w:p w14:paraId="2ED0C964" w14:textId="77777777" w:rsidR="00F67EB9" w:rsidRDefault="00F67EB9" w:rsidP="00F67EB9">
      <w:pPr>
        <w:pStyle w:val="Textbezslovn"/>
        <w:ind w:left="1560" w:hanging="823"/>
      </w:pPr>
      <w:r>
        <w:t>„6.3.1</w:t>
      </w:r>
      <w:r>
        <w:tab/>
        <w:t>Dokumentace bude zpracována tak, aby při odevzdání i v dílčích termínech dle harmonogramu dle Pod článku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 PS. Tyto oceněné Soupisy prací slouží jako závazný podklad pro fakturaci v průběhu zhotovení stavby. Pro otevřenou formu bude použit formát *.XML a *.XLSX/*.XLSM (viz 3.4.19 těchto VTP). Vzor formuláře Soupisu prací / rozpočtu je přílohou Směrnice SŽDC č. 20 [78] (Formulář SO/PS ve stádiu 3 – Rozpočet, viz https://spravazeleznic.cz/stavby-zakazky/podklady-pro-zhotovitele/stanoveni-nakladu-staveb). Souhrnný rozpočet stavby bude zpracován na závěr projektových příprav v dílčí části odevzdání dokumentace pro stavební povolení, a to samostatně v listinné a elektronické podobě.</w:t>
      </w:r>
    </w:p>
    <w:p w14:paraId="1ACACF08" w14:textId="77777777" w:rsidR="00F67EB9" w:rsidRDefault="00F67EB9" w:rsidP="00F67EB9">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14:paraId="17BF0AA8" w14:textId="05205EDB" w:rsidR="00F67EB9" w:rsidRDefault="00F67EB9" w:rsidP="00F67EB9">
      <w:pPr>
        <w:pStyle w:val="Text2-1"/>
      </w:pPr>
      <w:r>
        <w:t>6.3.3</w:t>
      </w:r>
      <w:r>
        <w:tab/>
        <w:t>Zhotovitel poskytne podklady pro vyhotovení Souhrnného rozpočtu ve stádiu 4 a</w:t>
      </w:r>
      <w:r w:rsidR="004F41E2">
        <w:t> </w:t>
      </w:r>
      <w:r>
        <w:t>5 (realizace) dle pokynů Objednatele.“</w:t>
      </w:r>
    </w:p>
    <w:p w14:paraId="497056ED" w14:textId="6987BF34" w:rsidR="00CF1D4B" w:rsidRPr="00462DE1" w:rsidRDefault="00CF1D4B" w:rsidP="00F67EB9">
      <w:pPr>
        <w:pStyle w:val="Text2-1"/>
      </w:pPr>
      <w:r w:rsidRPr="00462DE1">
        <w:t xml:space="preserve">Zhotovitel nebude zpracovávat 3D vizualizace, 3D zákresy vizualizací do fotografií a videokompozice dle kapitoly </w:t>
      </w:r>
      <w:r w:rsidR="0041283E" w:rsidRPr="00462DE1">
        <w:t>9.</w:t>
      </w:r>
      <w:r w:rsidR="0041283E">
        <w:t> </w:t>
      </w:r>
      <w:r w:rsidRPr="00462DE1">
        <w:t xml:space="preserve">Vizualizace, zákresy do fotografií </w:t>
      </w:r>
      <w:r w:rsidR="0041283E" w:rsidRPr="00462DE1">
        <w:t>a</w:t>
      </w:r>
      <w:r w:rsidR="0041283E">
        <w:t> </w:t>
      </w:r>
      <w:r w:rsidRPr="00462DE1">
        <w:t>videokompozice</w:t>
      </w:r>
      <w:r w:rsidR="0041283E">
        <w:t xml:space="preserve"> </w:t>
      </w:r>
      <w:r w:rsidRPr="00462DE1">
        <w:t>VTP/DOKUMENTACE.</w:t>
      </w:r>
    </w:p>
    <w:p w14:paraId="0E0D1662" w14:textId="06CC9FF0" w:rsidR="00347A9C" w:rsidRDefault="00347A9C" w:rsidP="00347A9C">
      <w:pPr>
        <w:pStyle w:val="Text2-1"/>
      </w:pPr>
      <w:r>
        <w:t>Zhotovitel v případě jednání s provozovatelem distribuční soustavy GasNet, s.r.</w:t>
      </w:r>
      <w:r w:rsidR="0041283E">
        <w:t>o. </w:t>
      </w:r>
      <w:r>
        <w:t xml:space="preserve">bude postupovat dle metodického postupu uzavřeného mezi SŽ </w:t>
      </w:r>
      <w:r w:rsidR="0041283E">
        <w:t>a </w:t>
      </w:r>
      <w:r>
        <w:t>GasNet, s.r.</w:t>
      </w:r>
      <w:r w:rsidR="0041283E">
        <w:t>o. </w:t>
      </w:r>
      <w:r>
        <w:t>Metodický postup bude poskytnut Objednatelem na vyžádání.</w:t>
      </w:r>
    </w:p>
    <w:p w14:paraId="27206221" w14:textId="5C13A2F2"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w:t>
      </w:r>
      <w:r w:rsidR="0041283E" w:rsidRPr="00A801A6">
        <w:t>a</w:t>
      </w:r>
      <w:r w:rsidR="0041283E">
        <w:t> </w:t>
      </w:r>
      <w:r w:rsidRPr="00A801A6">
        <w:t xml:space="preserve">záznamy zabezpečovacího, sdělovacího zařízení </w:t>
      </w:r>
      <w:r w:rsidR="0041283E" w:rsidRPr="00A801A6">
        <w:t>a</w:t>
      </w:r>
      <w:r w:rsidR="0041283E">
        <w:t> </w:t>
      </w:r>
      <w:r w:rsidRPr="00A801A6">
        <w:t xml:space="preserve">DDTS budou ukládána v Jednotném záznamovém prostředí železniční dopravní cesty </w:t>
      </w:r>
      <w:r w:rsidRPr="00A801A6">
        <w:lastRenderedPageBreak/>
        <w:t xml:space="preserve">(JZP ŽDC) do vybraných užitných úložných oblastí (UÚO). Při návrhu vazby na JZP ŽDC bude postupováno dle dokumentu „Specifikace </w:t>
      </w:r>
      <w:r w:rsidR="0041283E" w:rsidRPr="00A801A6">
        <w:t>a</w:t>
      </w:r>
      <w:r w:rsidR="0041283E">
        <w:t> </w:t>
      </w:r>
      <w:r w:rsidRPr="00A801A6">
        <w:t xml:space="preserve">zásady uchovávání </w:t>
      </w:r>
      <w:r w:rsidR="0041283E" w:rsidRPr="00A801A6">
        <w:t>a</w:t>
      </w:r>
      <w:r w:rsidR="0041283E">
        <w:t> </w:t>
      </w:r>
      <w:r w:rsidRPr="00A801A6">
        <w:t xml:space="preserve">výměny dat mezi JZP </w:t>
      </w:r>
      <w:r w:rsidR="0041283E" w:rsidRPr="00A801A6">
        <w:t>a</w:t>
      </w:r>
      <w:r w:rsidR="0041283E">
        <w:t> </w:t>
      </w:r>
      <w:r w:rsidRPr="00A801A6">
        <w:t xml:space="preserve">technologiemi ŽDC“ viz příloha </w:t>
      </w:r>
      <w:r>
        <w:fldChar w:fldCharType="begin"/>
      </w:r>
      <w:r>
        <w:instrText xml:space="preserve"> REF _Ref121839774 \r \h </w:instrText>
      </w:r>
      <w:r>
        <w:fldChar w:fldCharType="separate"/>
      </w:r>
      <w:r w:rsidR="00C329B1">
        <w:t>8.1.3</w:t>
      </w:r>
      <w:r>
        <w:fldChar w:fldCharType="end"/>
      </w:r>
      <w:r>
        <w:t xml:space="preserve"> </w:t>
      </w:r>
      <w:r w:rsidRPr="00A801A6">
        <w:t>těchto ZTP.</w:t>
      </w:r>
    </w:p>
    <w:p w14:paraId="6668DBF9" w14:textId="77777777" w:rsidR="00EE5578" w:rsidRPr="00811815" w:rsidRDefault="00EE5578" w:rsidP="00EE5578">
      <w:pPr>
        <w:pStyle w:val="Nadpis2-2"/>
        <w:spacing w:before="240"/>
        <w:contextualSpacing/>
      </w:pPr>
      <w:bookmarkStart w:id="28" w:name="_Toc12371207"/>
      <w:bookmarkStart w:id="29" w:name="_Toc153873384"/>
      <w:r w:rsidRPr="00811815">
        <w:t>Zhotovení stavby</w:t>
      </w:r>
      <w:bookmarkEnd w:id="28"/>
      <w:bookmarkEnd w:id="29"/>
    </w:p>
    <w:p w14:paraId="07344FF8" w14:textId="3AEBFFF2" w:rsidR="00EC49A1" w:rsidRPr="0022166B" w:rsidRDefault="008A0E06" w:rsidP="00EC49A1">
      <w:pPr>
        <w:pStyle w:val="Text2-1"/>
      </w:pPr>
      <w:r w:rsidRPr="00E61CCC">
        <w:rPr>
          <w:rStyle w:val="Tun"/>
        </w:rPr>
        <w:t>Zhotovitel je povinen vést elektronický stavební deník</w:t>
      </w:r>
      <w:r w:rsidRPr="00E61CCC">
        <w:t xml:space="preserve"> (dále jen "ESD") </w:t>
      </w:r>
      <w:r w:rsidR="0041283E" w:rsidRPr="00E61CCC">
        <w:t>a</w:t>
      </w:r>
      <w:r w:rsidR="0041283E">
        <w:t> </w:t>
      </w:r>
      <w:r w:rsidRPr="00E61CCC">
        <w:t xml:space="preserve">to ode dne převzetí Staveniště do dne řádného předání </w:t>
      </w:r>
      <w:r w:rsidR="0041283E" w:rsidRPr="00E61CCC">
        <w:t>a</w:t>
      </w:r>
      <w:r w:rsidR="0041283E">
        <w:t> </w:t>
      </w:r>
      <w:r w:rsidRPr="00E61CCC">
        <w:t>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w:t>
      </w:r>
      <w:r w:rsidR="0041283E" w:rsidRPr="00E61CCC">
        <w:t>v</w:t>
      </w:r>
      <w:r w:rsidR="0041283E">
        <w:t> </w:t>
      </w:r>
      <w:r w:rsidRPr="00E61CCC">
        <w:t>aplikaci „Buildary.online</w:t>
      </w:r>
      <w:r w:rsidR="0041283E">
        <w:t> – </w:t>
      </w:r>
      <w:r w:rsidRPr="00E61CCC">
        <w:t>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w:t>
      </w:r>
      <w:r w:rsidR="0041283E" w:rsidRPr="0022166B">
        <w:t>a</w:t>
      </w:r>
      <w:r w:rsidR="0041283E">
        <w:t> </w:t>
      </w:r>
      <w:r w:rsidRPr="0022166B">
        <w:t>to na celou dobu povinnosti vést stavební deník dle § 157 zákona č. 183/2006</w:t>
      </w:r>
      <w:r w:rsidR="0041283E">
        <w:t> Sb.</w:t>
      </w:r>
      <w:r w:rsidRPr="0022166B">
        <w:t xml:space="preserve"> stavební zákon, v platném znění. </w:t>
      </w:r>
    </w:p>
    <w:p w14:paraId="1A47E4A7" w14:textId="73AE56A1" w:rsidR="00246FB0" w:rsidRDefault="00246FB0" w:rsidP="00246FB0">
      <w:pPr>
        <w:pStyle w:val="Text2-1"/>
      </w:pPr>
      <w:r w:rsidRPr="00246FB0">
        <w:t xml:space="preserve">Zhotovitel si zajistí již </w:t>
      </w:r>
      <w:r w:rsidR="0041283E" w:rsidRPr="00246FB0">
        <w:t>v</w:t>
      </w:r>
      <w:r w:rsidR="0041283E">
        <w:t> </w:t>
      </w:r>
      <w:r w:rsidRPr="00246FB0">
        <w:t xml:space="preserve">průběhu projektové přípravy </w:t>
      </w:r>
      <w:r w:rsidR="0041283E" w:rsidRPr="00246FB0">
        <w:t>v</w:t>
      </w:r>
      <w:r w:rsidR="0041283E">
        <w:t> </w:t>
      </w:r>
      <w:r w:rsidRPr="00246FB0">
        <w:t xml:space="preserve">součinnosti se správcem ŽBP, body ŽBP </w:t>
      </w:r>
      <w:r w:rsidR="0041283E" w:rsidRPr="00246FB0">
        <w:t>a</w:t>
      </w:r>
      <w:r w:rsidR="0041283E">
        <w:t> </w:t>
      </w:r>
      <w:r w:rsidRPr="00246FB0">
        <w:t xml:space="preserve">hlavní výškové body, které jsou základem pro vytvoření vytyčovací sítě dle oddílu 1.7 Zeměměřická činnost Kapitoly 1 TKP </w:t>
      </w:r>
      <w:r w:rsidR="0041283E" w:rsidRPr="00246FB0">
        <w:t>a</w:t>
      </w:r>
      <w:r w:rsidR="0041283E">
        <w:t> </w:t>
      </w:r>
      <w:r w:rsidR="0041283E" w:rsidRPr="00246FB0">
        <w:t>v</w:t>
      </w:r>
      <w:r w:rsidR="0041283E">
        <w:t> </w:t>
      </w:r>
      <w:r w:rsidRPr="00246FB0">
        <w:t xml:space="preserve">rozsahu </w:t>
      </w:r>
      <w:r w:rsidR="0041283E" w:rsidRPr="00246FB0">
        <w:t>a</w:t>
      </w:r>
      <w:r w:rsidR="0041283E">
        <w:t> </w:t>
      </w:r>
      <w:r w:rsidRPr="00246FB0">
        <w:t xml:space="preserve">kvalitě tak, jak je uvedeno </w:t>
      </w:r>
      <w:r w:rsidR="0041283E" w:rsidRPr="00246FB0">
        <w:t>v</w:t>
      </w:r>
      <w:r w:rsidR="0041283E">
        <w:t> </w:t>
      </w:r>
      <w:r w:rsidRPr="00246FB0">
        <w:t xml:space="preserve">Projektové dokumentaci, Dokladové </w:t>
      </w:r>
      <w:r w:rsidR="00136C9E" w:rsidRPr="00246FB0">
        <w:t>části – Geodetický</w:t>
      </w:r>
      <w:r w:rsidRPr="00246FB0">
        <w:t xml:space="preserve"> podklad pro projektovou činnost zpracovaný podle jiných právních předpisů. Tyto body musí Zhotovitel předložit při předání staveniště. Pro vytyčení stavby, která je předmětem Díla, je Zhotovitel povinen používat pouze body určené </w:t>
      </w:r>
      <w:r w:rsidR="0041283E" w:rsidRPr="00246FB0">
        <w:t>z</w:t>
      </w:r>
      <w:r w:rsidR="0041283E">
        <w:t> </w:t>
      </w:r>
      <w:r w:rsidRPr="00246FB0">
        <w:t xml:space="preserve">předaného ŽBP nebo na něj navázané vytyčovací sítě, tak jak bylo schváleno </w:t>
      </w:r>
      <w:r w:rsidR="0041283E" w:rsidRPr="00246FB0">
        <w:t>v</w:t>
      </w:r>
      <w:r w:rsidR="0041283E">
        <w:t> </w:t>
      </w:r>
      <w:r w:rsidRPr="00246FB0">
        <w:t xml:space="preserve">Projektové dokumentaci. Podrobný popis zeměměřických činností při předání </w:t>
      </w:r>
      <w:r w:rsidR="0041283E" w:rsidRPr="00246FB0">
        <w:t>a</w:t>
      </w:r>
      <w:r w:rsidR="0041283E">
        <w:t> </w:t>
      </w:r>
      <w:r w:rsidRPr="00246FB0">
        <w:t xml:space="preserve">převzetí staveniště je popsán </w:t>
      </w:r>
      <w:r w:rsidR="0041283E" w:rsidRPr="00246FB0">
        <w:t>v</w:t>
      </w:r>
      <w:r w:rsidR="0041283E">
        <w:t> </w:t>
      </w:r>
      <w:r w:rsidRPr="00246FB0">
        <w:t>Kapitole 1 TKP</w:t>
      </w:r>
      <w:r w:rsidR="00B63104">
        <w:t>.</w:t>
      </w:r>
    </w:p>
    <w:p w14:paraId="7A6C4DC1" w14:textId="1ADB8B89" w:rsidR="004C08B8" w:rsidRPr="00811815" w:rsidRDefault="004C08B8" w:rsidP="004C08B8">
      <w:pPr>
        <w:pStyle w:val="Text2-1"/>
      </w:pPr>
      <w:r w:rsidRPr="00811815">
        <w:t>Odstavc</w:t>
      </w:r>
      <w:r>
        <w:t>e</w:t>
      </w:r>
      <w:r w:rsidRPr="00811815">
        <w:t xml:space="preserve"> </w:t>
      </w:r>
      <w:r w:rsidR="00F2158F">
        <w:t xml:space="preserve">v článku </w:t>
      </w:r>
      <w:r w:rsidR="0041283E">
        <w:t>6. </w:t>
      </w:r>
      <w:r w:rsidR="00DD2182">
        <w:t>Realizační dokumentace stavby</w:t>
      </w:r>
      <w:r w:rsidR="00F2158F">
        <w:t xml:space="preserve"> </w:t>
      </w:r>
      <w:r w:rsidRPr="0022166B">
        <w:t>VTP/R-F</w:t>
      </w:r>
      <w:r w:rsidR="00573230" w:rsidRPr="0022166B">
        <w:t xml:space="preserve"> </w:t>
      </w:r>
      <w:r w:rsidRPr="0022166B">
        <w:t xml:space="preserve">se </w:t>
      </w:r>
      <w:r w:rsidR="00AD46EF">
        <w:t xml:space="preserve">pro část objektů, </w:t>
      </w:r>
      <w:r w:rsidR="00223E25">
        <w:t>u kterých se zpracovává aktualizace PDPS</w:t>
      </w:r>
      <w:r w:rsidR="00F67EB9">
        <w:t xml:space="preserve"> </w:t>
      </w:r>
      <w:r w:rsidR="00F67EB9" w:rsidRPr="00F67EB9">
        <w:t>(</w:t>
      </w:r>
      <w:r w:rsidR="00F67EB9">
        <w:t>tzn.</w:t>
      </w:r>
      <w:r w:rsidR="00F67EB9" w:rsidRPr="00F67EB9">
        <w:t xml:space="preserve"> zpracovává se dle Smluvních podmínek žluté knihy FIDIC)</w:t>
      </w:r>
      <w:r w:rsidR="00223E25">
        <w:t>,</w:t>
      </w:r>
      <w:r w:rsidR="00AD46EF">
        <w:t xml:space="preserve"> </w:t>
      </w:r>
      <w:r w:rsidRPr="0022166B">
        <w:t>ruší</w:t>
      </w:r>
      <w:r w:rsidRPr="00811815">
        <w:t xml:space="preserve"> </w:t>
      </w:r>
      <w:r w:rsidR="0041283E" w:rsidRPr="00811815">
        <w:t>a</w:t>
      </w:r>
      <w:r w:rsidR="0041283E">
        <w:t> </w:t>
      </w:r>
      <w:r w:rsidRPr="00811815">
        <w:t>nahrazuj</w:t>
      </w:r>
      <w:r>
        <w:t>í</w:t>
      </w:r>
      <w:r w:rsidRPr="00811815">
        <w:t xml:space="preserve"> se následujícím</w:t>
      </w:r>
      <w:r>
        <w:t>i</w:t>
      </w:r>
      <w:r w:rsidRPr="00811815">
        <w:t xml:space="preserve"> odstavc</w:t>
      </w:r>
      <w:r>
        <w:t>i</w:t>
      </w:r>
      <w:r w:rsidRPr="00811815">
        <w:t>:</w:t>
      </w:r>
    </w:p>
    <w:p w14:paraId="27EFDB6D" w14:textId="647F19C0"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 xml:space="preserve">Podmínky </w:t>
      </w:r>
      <w:r w:rsidR="0041283E">
        <w:t>a </w:t>
      </w:r>
      <w:r w:rsidR="00DD3BA2">
        <w:t xml:space="preserve">rozsah zpracování </w:t>
      </w:r>
      <w:r w:rsidR="00DB2C95">
        <w:t>PDPS</w:t>
      </w:r>
      <w:r w:rsidR="00DD3BA2">
        <w:t xml:space="preserve"> </w:t>
      </w:r>
      <w:r w:rsidR="0041283E">
        <w:t>v </w:t>
      </w:r>
      <w:r w:rsidR="00DD3BA2">
        <w:t xml:space="preserve">dílčích částech jsou uvedené ve VTP/DOKUMENTACE. Zhotovitel se </w:t>
      </w:r>
      <w:r w:rsidR="00DB2C95">
        <w:t xml:space="preserve">v případě potřeby </w:t>
      </w:r>
      <w:r w:rsidR="00DD3BA2">
        <w:t xml:space="preserve">zavazuje zajistit </w:t>
      </w:r>
      <w:r w:rsidR="00DB2C95">
        <w:t xml:space="preserve">k aktualizovaným objektům změny stavby před dokončením </w:t>
      </w:r>
      <w:r w:rsidR="00DD3BA2">
        <w:t xml:space="preserve">pravomocné stavební povolení potřebná k zahájení </w:t>
      </w:r>
      <w:r w:rsidR="0041283E">
        <w:t>a </w:t>
      </w:r>
      <w:r w:rsidR="00DD3BA2">
        <w:t xml:space="preserve">provádění Díla včetně pravomocné </w:t>
      </w:r>
      <w:r w:rsidR="00DB2C95">
        <w:t>změny stavby před dokončením.</w:t>
      </w:r>
      <w:r w:rsidR="00DD3BA2">
        <w:t xml:space="preserve"> Zhotovitel zodpovídá za soulad stavebních povolení s dalšími navazujícími částmi Projektové dokumentace. </w:t>
      </w:r>
    </w:p>
    <w:p w14:paraId="37C1B73F" w14:textId="67BC0D89" w:rsidR="00DD3BA2" w:rsidRDefault="00DD2182" w:rsidP="00DD3BA2">
      <w:pPr>
        <w:pStyle w:val="Textbezslovn"/>
        <w:ind w:left="1474" w:hanging="737"/>
      </w:pPr>
      <w:r>
        <w:t>6</w:t>
      </w:r>
      <w:r w:rsidR="00DD3BA2">
        <w:t>.1.2</w:t>
      </w:r>
      <w:r w:rsidR="00DD3BA2">
        <w:tab/>
      </w:r>
      <w:r w:rsidR="00DD3BA2" w:rsidRPr="0022166B">
        <w:rPr>
          <w:b/>
        </w:rPr>
        <w:t xml:space="preserve">Zhotovitel je oprávněn zahájit stavební práce na příslušných částech Díla nejdříve po obdržení pravomocného stavebního povolení, či jiného potřebného rozhodnutí příslušného správního orgánu </w:t>
      </w:r>
      <w:r w:rsidR="0041283E" w:rsidRPr="0022166B">
        <w:rPr>
          <w:b/>
        </w:rPr>
        <w:t>a</w:t>
      </w:r>
      <w:r w:rsidR="0041283E">
        <w:rPr>
          <w:b/>
        </w:rPr>
        <w:t> </w:t>
      </w:r>
      <w:r w:rsidR="00DD3BA2" w:rsidRPr="0022166B">
        <w:rPr>
          <w:b/>
        </w:rPr>
        <w:t>předání Staveniště Objednatelem</w:t>
      </w:r>
      <w:r w:rsidR="00DD3BA2">
        <w:t xml:space="preserve">, dále pak po dopracování následné dílčí části Projektové dokumentace ve stupni Projektové dokumentace pro provádění stavby, nejdříve však po schválení </w:t>
      </w:r>
      <w:r w:rsidR="00DB2C95">
        <w:t xml:space="preserve">navržení technického řešení ze </w:t>
      </w:r>
      <w:r w:rsidR="00DD3BA2">
        <w:t xml:space="preserve">strany Objednatele, </w:t>
      </w:r>
      <w:r w:rsidR="0041283E">
        <w:t>a </w:t>
      </w:r>
      <w:r w:rsidR="00DD3BA2">
        <w:t>to na základě vypracované dílčí části Projektové dokumentace (</w:t>
      </w:r>
      <w:r w:rsidR="00DB2C95">
        <w:t xml:space="preserve">DSP </w:t>
      </w:r>
      <w:r w:rsidR="0041283E">
        <w:t>a </w:t>
      </w:r>
      <w:r w:rsidR="00DB2C95">
        <w:t>aktualizace PDPS</w:t>
      </w:r>
      <w:r w:rsidR="00C42383">
        <w:t xml:space="preserve">, </w:t>
      </w:r>
      <w:r w:rsidR="00DD3BA2">
        <w:t xml:space="preserve">pokud není </w:t>
      </w:r>
      <w:r w:rsidR="0041283E">
        <w:t>v </w:t>
      </w:r>
      <w:r w:rsidR="00DD3BA2">
        <w:t xml:space="preserve">ZTP uvedeno jinak </w:t>
      </w:r>
      <w:r w:rsidR="0041283E">
        <w:t>v </w:t>
      </w:r>
      <w:r w:rsidR="00DD3BA2">
        <w:t xml:space="preserve">případě staveb prováděných po etapách viz </w:t>
      </w:r>
      <w:r>
        <w:t>6</w:t>
      </w:r>
      <w:r w:rsidR="00DD3BA2">
        <w:t>.1.4 těchto VTP).</w:t>
      </w:r>
    </w:p>
    <w:p w14:paraId="1D9FACC7" w14:textId="322A96A0"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 xml:space="preserve">stavby (jako dílčí část Díla) </w:t>
      </w:r>
      <w:r w:rsidR="0041283E">
        <w:t>i v </w:t>
      </w:r>
      <w:r w:rsidR="00DD3BA2">
        <w:t>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xml:space="preserve">) bude vždy dopracována a schválena kompletní dokumentace </w:t>
      </w:r>
      <w:r w:rsidR="0041283E">
        <w:t>v </w:t>
      </w:r>
      <w:r w:rsidR="00DD3BA2">
        <w:t>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11B40D50" w14:textId="4CD64AD6" w:rsidR="004C08B8" w:rsidRPr="00112AAE" w:rsidRDefault="00DD2182" w:rsidP="00DD3BA2">
      <w:pPr>
        <w:pStyle w:val="Textbezslovn"/>
        <w:ind w:left="1474" w:hanging="737"/>
      </w:pPr>
      <w:r>
        <w:t>6</w:t>
      </w:r>
      <w:r w:rsidR="00DD3BA2">
        <w:t>.1.4</w:t>
      </w:r>
      <w:r w:rsidR="00DD3BA2">
        <w:tab/>
        <w:t xml:space="preserve">Pokud je stavba prováděná po etapách, navzájem přímo nenavazujících a oddělitelných jak stavebně technicky, tak technologicky </w:t>
      </w:r>
      <w:r w:rsidR="0041283E">
        <w:t>a </w:t>
      </w:r>
      <w:r w:rsidR="00DD3BA2">
        <w:t>současně jsou na</w:t>
      </w:r>
      <w:r w:rsidR="00316452">
        <w:t> </w:t>
      </w:r>
      <w:r w:rsidR="00DD3BA2">
        <w:t xml:space="preserve">tyto etapy vedená samostatná komplexní veřejnoprávní projednání </w:t>
      </w:r>
      <w:r w:rsidR="0041283E">
        <w:t>a </w:t>
      </w:r>
      <w:r w:rsidR="00DD3BA2">
        <w:t xml:space="preserve">vydaná samostatná pravomocná </w:t>
      </w:r>
      <w:r w:rsidR="00DD3BA2">
        <w:lastRenderedPageBreak/>
        <w:t xml:space="preserve">stavební povolení, lze provádět dílo dle příslušného rozdělení na etapizaci stavby, avšak vždy až po dopracování kompletní Projektové dokumentace na úrovni dokumentace zahrnující </w:t>
      </w:r>
      <w:r w:rsidR="00F2158F">
        <w:t>DSP</w:t>
      </w:r>
      <w:r>
        <w:t>/DUSP</w:t>
      </w:r>
      <w:r w:rsidR="00DD3BA2">
        <w:t xml:space="preserve"> </w:t>
      </w:r>
      <w:r w:rsidR="0041283E">
        <w:t>a </w:t>
      </w:r>
      <w:r w:rsidR="00DD3BA2">
        <w:t>P</w:t>
      </w:r>
      <w:r w:rsidR="00F2158F">
        <w:t>DPS</w:t>
      </w:r>
      <w:r w:rsidR="00DD3BA2">
        <w:t xml:space="preserve">, vztahujícího se </w:t>
      </w:r>
      <w:r w:rsidR="0041283E">
        <w:t>k </w:t>
      </w:r>
      <w:r w:rsidR="00DD3BA2">
        <w:t xml:space="preserve">příslušné etapě. Rozdělení na jednotlivé etapy je vždy uvedeno </w:t>
      </w:r>
      <w:r w:rsidR="0041283E">
        <w:t>v </w:t>
      </w:r>
      <w:r w:rsidR="00DD3BA2">
        <w:t xml:space="preserve">ZTP </w:t>
      </w:r>
      <w:r w:rsidR="0041283E">
        <w:t>a </w:t>
      </w:r>
      <w:r w:rsidR="00DD3BA2">
        <w:t>harmonogramu dle Pod-článku 8.3 [</w:t>
      </w:r>
      <w:r w:rsidR="00DD3BA2" w:rsidRPr="0022166B">
        <w:rPr>
          <w:i/>
        </w:rPr>
        <w:t>Harmonogram</w:t>
      </w:r>
      <w:r w:rsidR="00DD3BA2">
        <w:t xml:space="preserve">] Smluvních podmínek </w:t>
      </w:r>
      <w:r w:rsidR="0041283E">
        <w:t>a </w:t>
      </w:r>
      <w:r w:rsidR="00DD3BA2">
        <w:t xml:space="preserve">toto rozdělení musí být již detailně technicky připraveno </w:t>
      </w:r>
      <w:r w:rsidR="0041283E">
        <w:t>v </w:t>
      </w:r>
      <w:r w:rsidR="00DD3BA2">
        <w:t>průběhu projekčních prací.</w:t>
      </w:r>
      <w:r w:rsidR="0066615D">
        <w:t>“</w:t>
      </w:r>
    </w:p>
    <w:p w14:paraId="436F6052" w14:textId="30FB3DED" w:rsidR="00D869FF" w:rsidRDefault="00D869FF" w:rsidP="00EE5578">
      <w:pPr>
        <w:pStyle w:val="Text2-1"/>
      </w:pPr>
      <w:r>
        <w:t xml:space="preserve">V článku </w:t>
      </w:r>
      <w:r w:rsidR="00DD2182">
        <w:t>6</w:t>
      </w:r>
      <w:r>
        <w:t xml:space="preserve">.2 Dokumentace skutečného provedení stavby VTP/R-F se </w:t>
      </w:r>
      <w:r w:rsidR="00223E25">
        <w:t>pro část objektů, u kterých se zpracovává aktualizace PDPS</w:t>
      </w:r>
      <w:r w:rsidR="00F67EB9">
        <w:t xml:space="preserve"> </w:t>
      </w:r>
      <w:r w:rsidR="00F67EB9" w:rsidRPr="00F67EB9">
        <w:t>(</w:t>
      </w:r>
      <w:r w:rsidR="00F67EB9">
        <w:t xml:space="preserve">tzn. </w:t>
      </w:r>
      <w:r w:rsidR="00F67EB9" w:rsidRPr="00F67EB9">
        <w:t>zpracovává se dle Smluvních podmínek žluté knihy FIDIC)</w:t>
      </w:r>
      <w:r w:rsidR="00223E25">
        <w:t xml:space="preserve">, </w:t>
      </w:r>
      <w:r>
        <w:t>přidává odst</w:t>
      </w:r>
      <w:r w:rsidR="003C3DDE">
        <w:t>avec </w:t>
      </w:r>
      <w:r w:rsidR="00DD2182">
        <w:t>6</w:t>
      </w:r>
      <w:r>
        <w:t>.2.</w:t>
      </w:r>
      <w:r w:rsidR="00DD2182">
        <w:t>5</w:t>
      </w:r>
      <w:r>
        <w:t>:</w:t>
      </w:r>
    </w:p>
    <w:p w14:paraId="22CF14B7" w14:textId="50E5FF79" w:rsidR="00D869FF" w:rsidRDefault="0066615D" w:rsidP="0022166B">
      <w:pPr>
        <w:pStyle w:val="Textbezslovn"/>
        <w:ind w:left="1474" w:hanging="737"/>
      </w:pPr>
      <w:r>
        <w:t>„</w:t>
      </w:r>
      <w:r w:rsidR="00DD2182">
        <w:t>6</w:t>
      </w:r>
      <w:r w:rsidR="00D869FF">
        <w:t>.2.</w:t>
      </w:r>
      <w:r w:rsidR="00DD2182">
        <w:t>5</w:t>
      </w:r>
      <w:r w:rsidR="00D869FF">
        <w:tab/>
      </w:r>
      <w:r w:rsidR="00D869FF" w:rsidRPr="00D869FF">
        <w:t xml:space="preserve">Součástí DSPS budou podrobné Soupisy prací pro jednotlivé SO </w:t>
      </w:r>
      <w:r w:rsidR="0041283E" w:rsidRPr="00D869FF">
        <w:t>a</w:t>
      </w:r>
      <w:r w:rsidR="0041283E">
        <w:t> </w:t>
      </w:r>
      <w:r w:rsidR="00D869FF" w:rsidRPr="00D869FF">
        <w:t xml:space="preserve">PS </w:t>
      </w:r>
      <w:r w:rsidR="0041283E" w:rsidRPr="00D869FF">
        <w:t>v</w:t>
      </w:r>
      <w:r w:rsidR="0041283E">
        <w:t> </w:t>
      </w:r>
      <w:r w:rsidR="00D869FF" w:rsidRPr="00D869FF">
        <w:t xml:space="preserve">rozsahu oceněného Soupisu prací dle požadavků vyhlášky </w:t>
      </w:r>
      <w:r w:rsidR="0041283E" w:rsidRPr="00D869FF">
        <w:t>č.</w:t>
      </w:r>
      <w:r w:rsidR="0041283E">
        <w:t> </w:t>
      </w:r>
      <w:r w:rsidR="00D869FF" w:rsidRPr="00D869FF">
        <w:t>169/2016</w:t>
      </w:r>
      <w:r w:rsidR="0041283E">
        <w:t> Sb.</w:t>
      </w:r>
      <w:r w:rsidR="00D869FF" w:rsidRPr="00D869FF">
        <w:t xml:space="preserve"> [4</w:t>
      </w:r>
      <w:r w:rsidR="00FA5F58">
        <w:t>8</w:t>
      </w:r>
      <w:r w:rsidR="00D869FF" w:rsidRPr="00D869FF">
        <w:t>] a</w:t>
      </w:r>
      <w:r w:rsidR="00634EF0">
        <w:t> </w:t>
      </w:r>
      <w:r w:rsidR="00D869FF" w:rsidRPr="00D869FF">
        <w:t xml:space="preserve">Směrnice </w:t>
      </w:r>
      <w:r w:rsidR="00634EF0">
        <w:t xml:space="preserve">SŽDC </w:t>
      </w:r>
      <w:r w:rsidR="0041283E" w:rsidRPr="00D869FF">
        <w:t>č.</w:t>
      </w:r>
      <w:r w:rsidR="0041283E">
        <w:t> </w:t>
      </w:r>
      <w:r w:rsidR="00D869FF" w:rsidRPr="00D869FF">
        <w:t>20 [</w:t>
      </w:r>
      <w:r w:rsidR="00634EF0">
        <w:t>7</w:t>
      </w:r>
      <w:r w:rsidR="00FA5F58">
        <w:t>7</w:t>
      </w:r>
      <w:r w:rsidR="00D869FF" w:rsidRPr="00D869FF">
        <w:t xml:space="preserve">] </w:t>
      </w:r>
      <w:r w:rsidR="0041283E" w:rsidRPr="00D869FF">
        <w:t>v</w:t>
      </w:r>
      <w:r w:rsidR="0041283E">
        <w:t> </w:t>
      </w:r>
      <w:r w:rsidR="00D869FF" w:rsidRPr="00D869FF">
        <w:t xml:space="preserve">otevřené </w:t>
      </w:r>
      <w:r w:rsidR="0041283E" w:rsidRPr="00D869FF">
        <w:t>a</w:t>
      </w:r>
      <w:r w:rsidR="0041283E">
        <w:t> </w:t>
      </w:r>
      <w:r w:rsidR="00D869FF" w:rsidRPr="00D869FF">
        <w:t>uzavřené formě.</w:t>
      </w:r>
      <w:r>
        <w:t>“</w:t>
      </w:r>
    </w:p>
    <w:p w14:paraId="7D5A6BAC" w14:textId="7B448B81"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w:t>
      </w:r>
      <w:r w:rsidR="00223E25">
        <w:t xml:space="preserve">pro část objektů, u kterých se zpracovává aktualizace PDPS </w:t>
      </w:r>
      <w:r w:rsidR="00F67EB9" w:rsidRPr="00F67EB9">
        <w:t>(</w:t>
      </w:r>
      <w:r w:rsidR="00F67EB9">
        <w:t xml:space="preserve">tzn. </w:t>
      </w:r>
      <w:r w:rsidR="00F67EB9" w:rsidRPr="00F67EB9">
        <w:t>zpracovává se dle Smluvních podmínek žluté knihy FIDIC)</w:t>
      </w:r>
      <w:r w:rsidRPr="0022166B">
        <w:t>ruší</w:t>
      </w:r>
      <w:r w:rsidRPr="00811815">
        <w:t xml:space="preserve"> </w:t>
      </w:r>
      <w:r w:rsidR="0041283E" w:rsidRPr="00811815">
        <w:t>a</w:t>
      </w:r>
      <w:r w:rsidR="0041283E">
        <w:t> </w:t>
      </w:r>
      <w:r w:rsidRPr="00811815">
        <w:t>nahrazuje se následujícím odstavcem:</w:t>
      </w:r>
    </w:p>
    <w:p w14:paraId="10E1925C" w14:textId="159A978D" w:rsidR="00634EF0" w:rsidRDefault="0066615D" w:rsidP="00634EF0">
      <w:pPr>
        <w:pStyle w:val="Textbezslovn"/>
        <w:ind w:left="1474" w:hanging="737"/>
      </w:pPr>
      <w:r>
        <w:t>„</w:t>
      </w:r>
      <w:r w:rsidR="00DD2182">
        <w:t>7</w:t>
      </w:r>
      <w:r w:rsidR="00634EF0" w:rsidRPr="00634EF0">
        <w:t>.1.</w:t>
      </w:r>
      <w:r w:rsidR="00DD2182">
        <w:t>1</w:t>
      </w:r>
      <w:r w:rsidR="00634EF0" w:rsidRPr="00634EF0">
        <w:tab/>
        <w:t xml:space="preserve">Zhotovitel je plně odpovědný za případné vady </w:t>
      </w:r>
      <w:r w:rsidR="0041283E" w:rsidRPr="00634EF0">
        <w:t>a</w:t>
      </w:r>
      <w:r w:rsidR="0041283E">
        <w:t> </w:t>
      </w:r>
      <w:r w:rsidR="00634EF0" w:rsidRPr="00634EF0">
        <w:t xml:space="preserve">nedostatky Projektové dokumentace, které mohou mít vlivem stavební činnosti </w:t>
      </w:r>
      <w:r w:rsidR="0041283E" w:rsidRPr="00634EF0">
        <w:t>a</w:t>
      </w:r>
      <w:r w:rsidR="0041283E">
        <w:t> </w:t>
      </w:r>
      <w:r w:rsidR="00634EF0" w:rsidRPr="00634EF0">
        <w:t xml:space="preserve">veškeré činnosti Zhotovitele, spojené </w:t>
      </w:r>
      <w:r w:rsidR="0041283E" w:rsidRPr="00634EF0">
        <w:t>s</w:t>
      </w:r>
      <w:r w:rsidR="0041283E">
        <w:t> </w:t>
      </w:r>
      <w:r w:rsidR="00634EF0" w:rsidRPr="00634EF0">
        <w:t xml:space="preserve">prováděním Díla, negativní/škodlivý vliv na životní prostředí. Zhotovitel souhlasí </w:t>
      </w:r>
      <w:r w:rsidR="0041283E" w:rsidRPr="00634EF0">
        <w:t>s</w:t>
      </w:r>
      <w:r w:rsidR="0041283E">
        <w:t> </w:t>
      </w:r>
      <w:r w:rsidR="00634EF0" w:rsidRPr="00634EF0">
        <w:t xml:space="preserve">tím, že nahradí Objednateli veškeré následně vzniklé náklady spojené </w:t>
      </w:r>
      <w:r w:rsidR="0041283E" w:rsidRPr="00634EF0">
        <w:t>s</w:t>
      </w:r>
      <w:r w:rsidR="0041283E">
        <w:t> </w:t>
      </w:r>
      <w:r w:rsidR="00634EF0" w:rsidRPr="00634EF0">
        <w:t xml:space="preserve">opatřeními nutnými </w:t>
      </w:r>
      <w:r w:rsidR="0041283E" w:rsidRPr="00634EF0">
        <w:t>k</w:t>
      </w:r>
      <w:r w:rsidR="0041283E">
        <w:t> </w:t>
      </w:r>
      <w:r w:rsidR="00634EF0" w:rsidRPr="00634EF0">
        <w:t xml:space="preserve">ochraně životního prostředí před vlivem stavební činnosti </w:t>
      </w:r>
      <w:r w:rsidR="0041283E" w:rsidRPr="00634EF0">
        <w:t>a</w:t>
      </w:r>
      <w:r w:rsidR="0041283E">
        <w:t> </w:t>
      </w:r>
      <w:r w:rsidR="00634EF0" w:rsidRPr="00634EF0">
        <w:t xml:space="preserve">veškeré činnosti Zhotovitele </w:t>
      </w:r>
      <w:r w:rsidR="0041283E" w:rsidRPr="00634EF0">
        <w:t>a</w:t>
      </w:r>
      <w:r w:rsidR="0041283E">
        <w:t> </w:t>
      </w:r>
      <w:r w:rsidR="00634EF0" w:rsidRPr="00634EF0">
        <w:t xml:space="preserve">veškeré náklady spojené </w:t>
      </w:r>
      <w:r w:rsidR="0041283E" w:rsidRPr="00634EF0">
        <w:t>s</w:t>
      </w:r>
      <w:r w:rsidR="0041283E">
        <w:t> </w:t>
      </w:r>
      <w:r w:rsidR="00634EF0" w:rsidRPr="00634EF0">
        <w:t xml:space="preserve">prováděním prací </w:t>
      </w:r>
      <w:r w:rsidR="0041283E" w:rsidRPr="00634EF0">
        <w:t>v</w:t>
      </w:r>
      <w:r w:rsidR="0041283E">
        <w:t> </w:t>
      </w:r>
      <w:r w:rsidR="00634EF0" w:rsidRPr="00634EF0">
        <w:t xml:space="preserve">souladu </w:t>
      </w:r>
      <w:r w:rsidR="0041283E" w:rsidRPr="00634EF0">
        <w:t>s</w:t>
      </w:r>
      <w:r w:rsidR="0041283E">
        <w:t> </w:t>
      </w:r>
      <w:r w:rsidR="00634EF0" w:rsidRPr="00634EF0">
        <w:t xml:space="preserve">Právními předpisy na ochranu životního prostředí, stejně tak jako </w:t>
      </w:r>
      <w:r w:rsidR="0041283E" w:rsidRPr="00634EF0">
        <w:t>i</w:t>
      </w:r>
      <w:r w:rsidR="0041283E">
        <w:t> </w:t>
      </w:r>
      <w:r w:rsidR="00634EF0" w:rsidRPr="00634EF0">
        <w:t xml:space="preserve">pokuty </w:t>
      </w:r>
      <w:r w:rsidR="0041283E" w:rsidRPr="00634EF0">
        <w:t>a</w:t>
      </w:r>
      <w:r w:rsidR="0041283E">
        <w:t> </w:t>
      </w:r>
      <w:r w:rsidR="00634EF0" w:rsidRPr="00634EF0">
        <w:t>poplatky uložené orgány veřejné správy během provádění Díla</w:t>
      </w:r>
      <w:r w:rsidR="00634EF0" w:rsidRPr="00112AAE">
        <w:t>.</w:t>
      </w:r>
      <w:r>
        <w:t>“</w:t>
      </w:r>
    </w:p>
    <w:p w14:paraId="38B8840D" w14:textId="0B524BFD" w:rsidR="004F5FC9" w:rsidRPr="004F5FC9" w:rsidRDefault="004F5FC9" w:rsidP="004F5FC9">
      <w:pPr>
        <w:pStyle w:val="Text2-1"/>
      </w:pPr>
      <w:r w:rsidRPr="004F5FC9">
        <w:t xml:space="preserve">Odstavec 7.3.2 </w:t>
      </w:r>
      <w:r w:rsidR="0041283E" w:rsidRPr="004F5FC9">
        <w:t>a</w:t>
      </w:r>
      <w:r w:rsidR="0041283E">
        <w:t> </w:t>
      </w:r>
      <w:r w:rsidRPr="004F5FC9">
        <w:t xml:space="preserve">7.3.3 ve VTP/R-F se ruší </w:t>
      </w:r>
      <w:r w:rsidR="0041283E" w:rsidRPr="004F5FC9">
        <w:t>a</w:t>
      </w:r>
      <w:r w:rsidR="0041283E">
        <w:t> </w:t>
      </w:r>
      <w:r w:rsidRPr="004F5FC9">
        <w:t xml:space="preserve">nahrazuje se následujícími odstavci: </w:t>
      </w:r>
    </w:p>
    <w:p w14:paraId="3B4D4B2E" w14:textId="1E3EE1A4" w:rsidR="00223E25" w:rsidRDefault="004F5FC9" w:rsidP="00223E25">
      <w:pPr>
        <w:pStyle w:val="Textbezslovn"/>
        <w:tabs>
          <w:tab w:val="left" w:pos="1701"/>
        </w:tabs>
        <w:ind w:left="1701" w:hanging="964"/>
      </w:pPr>
      <w:r>
        <w:t>„</w:t>
      </w:r>
      <w:r w:rsidR="00DD2182">
        <w:t>7.3.2</w:t>
      </w:r>
      <w:r w:rsidR="00DD2182">
        <w:tab/>
      </w:r>
      <w:r w:rsidR="00223E25">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w:t>
      </w:r>
      <w:r w:rsidR="004F41E2">
        <w:t>stí kontrolu Závěrečné zprávy a </w:t>
      </w:r>
      <w:r w:rsidR="00223E25">
        <w:t>Výkazu garantem za ŽP Objednatele. Po odsouhlasení Závěrečné zprávy a</w:t>
      </w:r>
      <w:r w:rsidR="004F41E2">
        <w:t> </w:t>
      </w:r>
      <w:r w:rsidR="00223E25">
        <w:t xml:space="preserve">Výkazu garantem za ŽP Objednatele předá Správce stavby Závěrečnou zprávu a Výkaz prokazatelně na GŘ O15. </w:t>
      </w:r>
    </w:p>
    <w:p w14:paraId="5F748D9D" w14:textId="16694D61" w:rsidR="00DD2182" w:rsidRDefault="00223E25" w:rsidP="00223E25">
      <w:pPr>
        <w:pStyle w:val="Textbezslovn"/>
        <w:ind w:left="1474" w:hanging="737"/>
      </w:pPr>
      <w:r>
        <w:t>7.3.3</w:t>
      </w:r>
      <w:r>
        <w:tab/>
        <w:t>Správce stavby nesmí potvrdit dokončení díla v Potvrzení o převzetí bez zajištění odevzdání Závěrečné zprávy a Výkazu.</w:t>
      </w:r>
      <w:r w:rsidR="00DD2182">
        <w:t>“</w:t>
      </w:r>
    </w:p>
    <w:p w14:paraId="1569A664" w14:textId="48E61445" w:rsidR="002A353D" w:rsidRDefault="002A353D" w:rsidP="00A96B96">
      <w:pPr>
        <w:pStyle w:val="Text2-1"/>
      </w:pPr>
      <w:r>
        <w:t xml:space="preserve">Třetí odrážka odst. (6) </w:t>
      </w:r>
      <w:r w:rsidR="00A96B96" w:rsidRPr="00A96B96">
        <w:t xml:space="preserve">podčlánku 1.11.5.1 </w:t>
      </w:r>
      <w:r>
        <w:t>v </w:t>
      </w:r>
      <w:r w:rsidRPr="001F4F1B">
        <w:t>Kapitole</w:t>
      </w:r>
      <w:r>
        <w:t xml:space="preserve"> 1 TKP se ruší </w:t>
      </w:r>
      <w:r w:rsidR="0041283E">
        <w:t>a </w:t>
      </w:r>
      <w:r>
        <w:t>nahrazuje se následujícím textem:</w:t>
      </w:r>
    </w:p>
    <w:p w14:paraId="11210274" w14:textId="5F40DE14" w:rsidR="002A353D" w:rsidRDefault="002A353D" w:rsidP="002A353D">
      <w:pPr>
        <w:pStyle w:val="Textbezslovn"/>
      </w:pPr>
      <w:r>
        <w:t xml:space="preserve">„• kompletní </w:t>
      </w:r>
      <w:r w:rsidRPr="00C04D17">
        <w:t>dokumentace</w:t>
      </w:r>
      <w:r>
        <w:t xml:space="preserve"> Stavby ve struktuře TreeInfo, resp. InvestDokument, v otevřené </w:t>
      </w:r>
      <w:r w:rsidR="0041283E">
        <w:t>a </w:t>
      </w:r>
      <w:r>
        <w:t>uzavřené formě,“</w:t>
      </w:r>
    </w:p>
    <w:p w14:paraId="6E158EC1" w14:textId="07EEE87E" w:rsidR="00A801A6" w:rsidRPr="006258C9" w:rsidRDefault="00A801A6" w:rsidP="00A801A6">
      <w:pPr>
        <w:pStyle w:val="Text2-1"/>
        <w:numPr>
          <w:ilvl w:val="2"/>
          <w:numId w:val="7"/>
        </w:numPr>
      </w:pPr>
      <w:r w:rsidRPr="006258C9">
        <w:t xml:space="preserve">Zhotovitel zajistí personál pro stálou ostrahu obvodu Staveniště za účelem ochrany kabelových vedení </w:t>
      </w:r>
      <w:r w:rsidR="0041283E" w:rsidRPr="006258C9">
        <w:t>a</w:t>
      </w:r>
      <w:r w:rsidR="0041283E">
        <w:t> </w:t>
      </w:r>
      <w:r w:rsidRPr="006258C9">
        <w:t xml:space="preserve">dalšího majetku/materiálu. Počet strážných míst si sám určí </w:t>
      </w:r>
      <w:r w:rsidR="0041283E" w:rsidRPr="006258C9">
        <w:t>s</w:t>
      </w:r>
      <w:r w:rsidR="0041283E">
        <w:t> </w:t>
      </w:r>
      <w:r w:rsidRPr="006258C9">
        <w:t xml:space="preserve">cílem maximální efektivity daného opatření – střežení proti vandalismu, poškození </w:t>
      </w:r>
      <w:r w:rsidR="0041283E" w:rsidRPr="006258C9">
        <w:t>a</w:t>
      </w:r>
      <w:r w:rsidR="0041283E">
        <w:t> </w:t>
      </w:r>
      <w:r w:rsidRPr="006258C9">
        <w:t xml:space="preserve">zcizení jakýkoli částí SO/PS, po dobu provádění Díla. Náklady na ochranu </w:t>
      </w:r>
      <w:r w:rsidR="0041283E" w:rsidRPr="006258C9">
        <w:t>a</w:t>
      </w:r>
      <w:r w:rsidR="0041283E">
        <w:t> </w:t>
      </w:r>
      <w:r w:rsidRPr="006258C9">
        <w:t xml:space="preserve">ostrahu Staveniště jsou součástí smluvní ceny. Ostraha bude kombinovaná fyzickou přítomností bezpečnostní služby </w:t>
      </w:r>
      <w:r w:rsidR="0041283E" w:rsidRPr="006258C9">
        <w:t>a</w:t>
      </w:r>
      <w:r w:rsidR="0041283E">
        <w:t> </w:t>
      </w:r>
      <w:r w:rsidRPr="006258C9">
        <w:t>preventivními elektronickými systémy.</w:t>
      </w:r>
    </w:p>
    <w:p w14:paraId="7187D77A" w14:textId="77777777" w:rsidR="007B4640" w:rsidRPr="006258C9" w:rsidRDefault="007B4640" w:rsidP="007B4640">
      <w:pPr>
        <w:pStyle w:val="Text2-1"/>
      </w:pPr>
      <w:r w:rsidRPr="006258C9">
        <w:t xml:space="preserve">Zhotovitel provede ruční kopané sondy za účelem ověření skutečného vedení inženýrských sítí před započetím zemních prací strojmo. </w:t>
      </w:r>
    </w:p>
    <w:p w14:paraId="0362677F" w14:textId="22652A7E" w:rsidR="007B4640" w:rsidRPr="006258C9" w:rsidRDefault="0041283E" w:rsidP="007B4640">
      <w:pPr>
        <w:pStyle w:val="Text2-1"/>
      </w:pPr>
      <w:r w:rsidRPr="006258C9">
        <w:t>V</w:t>
      </w:r>
      <w:r>
        <w:t> </w:t>
      </w:r>
      <w:r w:rsidR="007B4640" w:rsidRPr="006258C9">
        <w:t>rámci výkopových prací (zejména pro kabelovod) bude kladen zvýšený důraz na ruční výkopy. Strojní mechanizace se bude moc použít až po odhalení všech kabelových vedení.</w:t>
      </w:r>
    </w:p>
    <w:p w14:paraId="7129367F" w14:textId="50AE853D" w:rsidR="007B4640" w:rsidRPr="006258C9" w:rsidRDefault="007B4640" w:rsidP="007B4640">
      <w:pPr>
        <w:pStyle w:val="Text2-1"/>
      </w:pPr>
      <w:r w:rsidRPr="006258C9">
        <w:lastRenderedPageBreak/>
        <w:t xml:space="preserve">Zhotovitel bude mít povinně zřízenou kabelovou pohotovost, která bude na místě poškození jakéhokoliv kabelového vedení (včetně optických sítí) do 45 min od nahlášení </w:t>
      </w:r>
      <w:r w:rsidR="0041283E" w:rsidRPr="006258C9">
        <w:t>a</w:t>
      </w:r>
      <w:r w:rsidR="0041283E">
        <w:t> </w:t>
      </w:r>
      <w:r w:rsidRPr="006258C9">
        <w:t xml:space="preserve">bude mít na stavbě uskladněn materiál </w:t>
      </w:r>
      <w:r w:rsidR="0041283E" w:rsidRPr="006258C9">
        <w:t>a</w:t>
      </w:r>
      <w:r w:rsidR="0041283E">
        <w:t> </w:t>
      </w:r>
      <w:r w:rsidRPr="006258C9">
        <w:t>zařízení pro rychlou opravu.</w:t>
      </w:r>
    </w:p>
    <w:p w14:paraId="551C8B4A" w14:textId="332126DE" w:rsidR="007B4640" w:rsidRPr="006258C9" w:rsidRDefault="007B4640" w:rsidP="007B4640">
      <w:pPr>
        <w:pStyle w:val="Text2-1"/>
      </w:pPr>
      <w:r w:rsidRPr="006258C9">
        <w:t xml:space="preserve">Pro vyznačení všech stávajících, provizorních </w:t>
      </w:r>
      <w:r w:rsidR="0041283E" w:rsidRPr="006258C9">
        <w:t>a</w:t>
      </w:r>
      <w:r w:rsidR="0041283E">
        <w:t> </w:t>
      </w:r>
      <w:r w:rsidRPr="006258C9">
        <w:t xml:space="preserve">nových kabelových tras Zhotovitel použije </w:t>
      </w:r>
      <w:r w:rsidR="0041283E" w:rsidRPr="006258C9">
        <w:t>a</w:t>
      </w:r>
      <w:r w:rsidR="0041283E">
        <w:t> </w:t>
      </w:r>
      <w:r w:rsidRPr="006258C9">
        <w:t xml:space="preserve">bude pravidelně aktualizovat veřejně dostupnou mapovou mobilní aplikaci (např. Google Maps, Mapy.cz), kterou bude mít každý podzhotovitel </w:t>
      </w:r>
      <w:r w:rsidR="0041283E" w:rsidRPr="006258C9">
        <w:t>a</w:t>
      </w:r>
      <w:r w:rsidR="0041283E">
        <w:t> </w:t>
      </w:r>
      <w:r w:rsidRPr="006258C9">
        <w:t xml:space="preserve">TSD </w:t>
      </w:r>
      <w:r w:rsidR="0041283E" w:rsidRPr="006258C9">
        <w:t>v</w:t>
      </w:r>
      <w:r w:rsidR="0041283E">
        <w:t> </w:t>
      </w:r>
      <w:r w:rsidR="0041283E" w:rsidRPr="006258C9">
        <w:t>k</w:t>
      </w:r>
      <w:r w:rsidR="0041283E">
        <w:t> </w:t>
      </w:r>
      <w:r w:rsidRPr="006258C9">
        <w:t xml:space="preserve">dispozici. </w:t>
      </w:r>
    </w:p>
    <w:p w14:paraId="19394B43" w14:textId="77777777" w:rsidR="00F67EB9" w:rsidRDefault="00F67EB9" w:rsidP="00F67EB9">
      <w:pPr>
        <w:pStyle w:val="Text2-1"/>
      </w:pPr>
      <w:bookmarkStart w:id="30" w:name="_Ref147916882"/>
      <w:bookmarkStart w:id="31" w:name="_Toc7077117"/>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30"/>
    </w:p>
    <w:p w14:paraId="1CC4CF66" w14:textId="77777777" w:rsidR="0069470F" w:rsidRDefault="003E1530" w:rsidP="003E1530">
      <w:pPr>
        <w:pStyle w:val="Nadpis2-2"/>
      </w:pPr>
      <w:bookmarkStart w:id="32" w:name="_Toc153873385"/>
      <w:r w:rsidRPr="003E1530">
        <w:t>Geodetická dokumentace (Geodetický podklad pro projektovou činnost zpracovaný podle jiných právních předpisů)</w:t>
      </w:r>
      <w:r w:rsidR="00163499">
        <w:t xml:space="preserve"> – </w:t>
      </w:r>
      <w:r w:rsidR="0069470F">
        <w:t>Zeměměřická činnost zhotovitele</w:t>
      </w:r>
      <w:bookmarkEnd w:id="31"/>
      <w:bookmarkEnd w:id="32"/>
      <w:r w:rsidR="00633AAE">
        <w:t xml:space="preserve"> </w:t>
      </w:r>
    </w:p>
    <w:p w14:paraId="4062DD38" w14:textId="422DCFD8" w:rsidR="00916D6C" w:rsidRDefault="00916D6C" w:rsidP="00F70405">
      <w:pPr>
        <w:pStyle w:val="Text2-1"/>
      </w:pPr>
      <w:r>
        <w:t>Týká se pouze aktualizovaných objektů.</w:t>
      </w:r>
    </w:p>
    <w:p w14:paraId="7F53410A" w14:textId="77777777" w:rsidR="00D2489C" w:rsidRDefault="00D2489C" w:rsidP="00D2489C">
      <w:pPr>
        <w:pStyle w:val="Text2-1"/>
      </w:pPr>
      <w:r>
        <w:t>Dostupné mapové podklady splňující TKP státních drah předá objednatel prostřednictvím ÚOZI SŽG Praha – Ing. Petr Očenáš (</w:t>
      </w:r>
      <w:hyperlink r:id="rId12" w:history="1">
        <w:r>
          <w:rPr>
            <w:rStyle w:val="Hypertextovodkaz"/>
          </w:rPr>
          <w:t>ocenas@spravazeleznic.cz</w:t>
        </w:r>
      </w:hyperlink>
      <w:r>
        <w:t>, tel. 724 765 397).</w:t>
      </w:r>
    </w:p>
    <w:p w14:paraId="37F311D2" w14:textId="3967AAA0" w:rsidR="00D2489C" w:rsidRDefault="00D2489C" w:rsidP="00D2489C">
      <w:pPr>
        <w:pStyle w:val="Text2-1"/>
      </w:pPr>
      <w:r>
        <w:t xml:space="preserve">Geodetická dokumentace pro fázi Aktualizace </w:t>
      </w:r>
      <w:r w:rsidR="00641F27">
        <w:t>P</w:t>
      </w:r>
      <w:r>
        <w:t>DP</w:t>
      </w:r>
      <w:r w:rsidR="00641F27">
        <w:t>S</w:t>
      </w:r>
      <w:r>
        <w:t xml:space="preserve"> bude vyhotovena a předána v souladu s VTP.</w:t>
      </w:r>
    </w:p>
    <w:p w14:paraId="02FF826E" w14:textId="77777777" w:rsidR="00D2489C" w:rsidRDefault="00D2489C" w:rsidP="00D2489C">
      <w:pPr>
        <w:pStyle w:val="Text2-1"/>
      </w:pPr>
      <w:r>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14:paraId="1F3B60F9" w14:textId="77777777" w:rsidR="00D2489C" w:rsidRDefault="00D2489C" w:rsidP="00D2489C">
      <w:pPr>
        <w:pStyle w:val="Text2-1"/>
      </w:pPr>
      <w:r>
        <w:t>Majetkoprávní část geodetické dokumentace bude vycházet z aktuálního stavu katastru nemovitostí v době zpracování (platné SPI a SGI).</w:t>
      </w:r>
    </w:p>
    <w:p w14:paraId="4403EDFA" w14:textId="62BE9158" w:rsidR="00D2489C" w:rsidRDefault="00D2489C" w:rsidP="00D2489C">
      <w:pPr>
        <w:pStyle w:val="Text2-1"/>
      </w:pPr>
      <w:r>
        <w:t xml:space="preserve">V případě, že nově navrhovaný projekt je v blízkosti hranice drážního pozemku, bude nutné provést přesné určení hranice. Toto přesné určení je plně v kompetenci geodeta </w:t>
      </w:r>
      <w:r w:rsidR="00F67EB9">
        <w:t>Z</w:t>
      </w:r>
      <w:r>
        <w:t>hotovitele, který musí užít takových postupů a zajistit si potřebné podklady včetně podkladů z dokumentace SŽG, aby zaručil přesné určení hranice dotčených pozemků v terénu v souladu s platnými zákony pro zeměměřictví ve spolupráci s </w:t>
      </w:r>
      <w:r w:rsidR="00F67EB9">
        <w:t>A</w:t>
      </w:r>
      <w:r>
        <w:t xml:space="preserve">ZI </w:t>
      </w:r>
      <w:r w:rsidR="00F67EB9">
        <w:t>O</w:t>
      </w:r>
      <w:r>
        <w:t>bjednatele.</w:t>
      </w:r>
    </w:p>
    <w:p w14:paraId="65CD5F2B" w14:textId="04989116" w:rsidR="00D2489C" w:rsidRDefault="00D2489C" w:rsidP="00D2489C">
      <w:pPr>
        <w:pStyle w:val="Text2-1"/>
      </w:pPr>
      <w:r>
        <w:t xml:space="preserve">Kompletní Geodetická dokumentace bude zaslána Zhotovitelem ke schválení </w:t>
      </w:r>
      <w:r w:rsidR="00F55A56">
        <w:t>A</w:t>
      </w:r>
      <w:r>
        <w:t xml:space="preserve">ZI </w:t>
      </w:r>
      <w:r w:rsidR="00F55A56">
        <w:t>O</w:t>
      </w:r>
      <w:r>
        <w:t>bjednatele.</w:t>
      </w:r>
    </w:p>
    <w:p w14:paraId="55DBE8BE" w14:textId="3DB02037" w:rsidR="0069470F" w:rsidRDefault="0069470F" w:rsidP="0069470F">
      <w:pPr>
        <w:pStyle w:val="Nadpis2-2"/>
      </w:pPr>
      <w:bookmarkStart w:id="33" w:name="_Toc7077118"/>
      <w:bookmarkStart w:id="34" w:name="_Toc153873386"/>
      <w:r>
        <w:t>Doklady překládané zhotovitelem</w:t>
      </w:r>
      <w:bookmarkEnd w:id="33"/>
      <w:bookmarkEnd w:id="34"/>
    </w:p>
    <w:p w14:paraId="707CA619" w14:textId="3D701798" w:rsidR="00E61CCC" w:rsidRPr="006C33D8" w:rsidRDefault="00B34C36" w:rsidP="00B34C36">
      <w:pPr>
        <w:pStyle w:val="Text2-1"/>
      </w:pPr>
      <w:r w:rsidRPr="00B34C36">
        <w:t>Pokud již Zhotovitel nepředložil dále uvedené doklady pře uzavřením SOD,</w:t>
      </w:r>
      <w:r>
        <w:t xml:space="preserve"> předloží p</w:t>
      </w:r>
      <w:r w:rsidR="00E61CCC" w:rsidRPr="006C33D8">
        <w:t>řed zahájením prací na objektech, jejichž součástí jsou „Určená technická zařízení“ ve</w:t>
      </w:r>
      <w:r w:rsidR="00E61CCC">
        <w:t> </w:t>
      </w:r>
      <w:r w:rsidR="00E61CCC" w:rsidRPr="006C33D8">
        <w:t xml:space="preserve">smyslu vyhlášky MD </w:t>
      </w:r>
      <w:r w:rsidR="0041283E" w:rsidRPr="006C33D8">
        <w:t>č.</w:t>
      </w:r>
      <w:r w:rsidR="0041283E">
        <w:t> </w:t>
      </w:r>
      <w:r w:rsidR="00E61CCC" w:rsidRPr="006C33D8">
        <w:t>100/1995</w:t>
      </w:r>
      <w:r w:rsidR="0041283E">
        <w:t> Sb.</w:t>
      </w:r>
      <w:r w:rsidR="00E61CCC" w:rsidRPr="006C33D8">
        <w:t>, kterou se stanoví podmínky pro provoz, konstrukci a</w:t>
      </w:r>
      <w:r w:rsidR="00B428BA">
        <w:t> </w:t>
      </w:r>
      <w:r w:rsidR="00E61CCC" w:rsidRPr="006C33D8">
        <w:t xml:space="preserve">výrobu určených technických zařízení </w:t>
      </w:r>
      <w:r w:rsidR="0041283E" w:rsidRPr="006C33D8">
        <w:t>a</w:t>
      </w:r>
      <w:r w:rsidR="0041283E">
        <w:t> </w:t>
      </w:r>
      <w:r w:rsidR="00E61CCC" w:rsidRPr="006C33D8">
        <w:t xml:space="preserve">jejich konkretizace (Řád určených technických zařízení), </w:t>
      </w:r>
      <w:r w:rsidR="0041283E" w:rsidRPr="006C33D8">
        <w:t>v</w:t>
      </w:r>
      <w:r w:rsidR="0041283E">
        <w:t> </w:t>
      </w:r>
      <w:r w:rsidR="00E61CCC" w:rsidRPr="006C33D8">
        <w:t xml:space="preserve">platném znění, včetně prováděcích předpisů </w:t>
      </w:r>
      <w:r w:rsidR="0041283E" w:rsidRPr="006C33D8">
        <w:t>k</w:t>
      </w:r>
      <w:r w:rsidR="0041283E">
        <w:t> </w:t>
      </w:r>
      <w:r w:rsidR="00E61CCC" w:rsidRPr="006C33D8">
        <w:t xml:space="preserve">této vyhlášce v platném znění, doklad </w:t>
      </w:r>
      <w:r w:rsidR="0041283E" w:rsidRPr="006C33D8">
        <w:t>o</w:t>
      </w:r>
      <w:r w:rsidR="0041283E">
        <w:t> </w:t>
      </w:r>
      <w:r w:rsidR="00E61CCC" w:rsidRPr="006C33D8">
        <w:t xml:space="preserve">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266/1994</w:t>
      </w:r>
      <w:r w:rsidR="0041283E">
        <w:t> Sb.</w:t>
      </w:r>
      <w:r w:rsidR="00E61CCC" w:rsidRPr="006C33D8">
        <w:t xml:space="preserve"> o drahách v platném znění pro všechny druhy „Určených technických zařízení“, dotčených výstavbou. Z tohoto dokladu musí být zřejmé, že se vztahuje k plnění předmětné zakázky </w:t>
      </w:r>
      <w:r w:rsidR="0041283E" w:rsidRPr="006C33D8">
        <w:t>a</w:t>
      </w:r>
      <w:r w:rsidR="0041283E">
        <w:t> </w:t>
      </w:r>
      <w:r w:rsidR="00E61CCC" w:rsidRPr="006C33D8">
        <w:t xml:space="preserve">bez jeho předložení </w:t>
      </w:r>
      <w:r w:rsidR="00E61CCC">
        <w:t xml:space="preserve">těchto dokladů </w:t>
      </w:r>
      <w:r w:rsidR="00E61CCC" w:rsidRPr="006C33D8">
        <w:t>nebude možné zahájit práce na výše uvedených objektech.</w:t>
      </w:r>
    </w:p>
    <w:p w14:paraId="5D461E3D" w14:textId="77777777" w:rsidR="0069470F" w:rsidRDefault="0069470F" w:rsidP="0069470F">
      <w:pPr>
        <w:pStyle w:val="Nadpis2-2"/>
      </w:pPr>
      <w:bookmarkStart w:id="35" w:name="_Toc7077120"/>
      <w:bookmarkStart w:id="36" w:name="_Toc153873387"/>
      <w:r>
        <w:lastRenderedPageBreak/>
        <w:t>Dokumentace skutečného provedení stavby</w:t>
      </w:r>
      <w:bookmarkEnd w:id="35"/>
      <w:bookmarkEnd w:id="36"/>
    </w:p>
    <w:p w14:paraId="6602F3E2" w14:textId="77777777" w:rsidR="00B34C36" w:rsidRDefault="00B34C36" w:rsidP="00B34C36">
      <w:pPr>
        <w:pStyle w:val="Text2-1"/>
      </w:pPr>
      <w:r w:rsidRPr="00B34C36">
        <w:t>DSPS bude zpracována dle Přílohy P9 směrnice SŽ SM011.</w:t>
      </w:r>
    </w:p>
    <w:p w14:paraId="7EBD41B1" w14:textId="5B23244F" w:rsidR="0069470F" w:rsidRDefault="0069470F" w:rsidP="0069470F">
      <w:pPr>
        <w:pStyle w:val="Text2-1"/>
      </w:pPr>
      <w:r>
        <w:t xml:space="preserve">Zhotovitel předá </w:t>
      </w:r>
      <w:r w:rsidR="0041283E">
        <w:t>v </w:t>
      </w:r>
      <w:r>
        <w:t xml:space="preserve">souladu se směrnicí SŽDC </w:t>
      </w:r>
      <w:r w:rsidR="0041283E">
        <w:t>č. </w:t>
      </w:r>
      <w:r>
        <w:t xml:space="preserve">117 Předávání digitální dokumentace z investiční výstavby SŽDC, článek 3.1.3.2 při odevzdání DSPS Panoramatické fotografie. Panoramatické fotografie budou splňovat podmínky uvedené ve směrnici SŽDC </w:t>
      </w:r>
      <w:r w:rsidR="0041283E">
        <w:t>č. </w:t>
      </w:r>
      <w:r>
        <w:t xml:space="preserve">117 článku </w:t>
      </w:r>
      <w:r w:rsidR="0041283E">
        <w:t>č. </w:t>
      </w:r>
      <w:r>
        <w:t xml:space="preserve">3.1.4.3.9 Předání prostorových dat. Panoramatické fotografie budou pořízeny </w:t>
      </w:r>
      <w:r w:rsidR="0041283E">
        <w:t>v </w:t>
      </w:r>
      <w:r>
        <w:t xml:space="preserve">rozsahu odpovídající trajektorií kolejí, ve kterých investiční akce proběhla </w:t>
      </w:r>
      <w:r w:rsidR="0041283E">
        <w:t>a </w:t>
      </w:r>
      <w:r>
        <w:t>budou předána na vhodném přenosném zařízení podle objemu dat (např. externí HD).</w:t>
      </w:r>
    </w:p>
    <w:p w14:paraId="5C8A6CFD" w14:textId="6E2262E8" w:rsidR="00E61CCC" w:rsidRPr="0022166B" w:rsidRDefault="00E61CCC" w:rsidP="00AF3283">
      <w:pPr>
        <w:pStyle w:val="Text2-1"/>
        <w:keepNext/>
      </w:pPr>
      <w:bookmarkStart w:id="37" w:name="_Ref62136016"/>
      <w:bookmarkStart w:id="38" w:name="_Ref62143672"/>
      <w:r w:rsidRPr="0022166B">
        <w:rPr>
          <w:b/>
        </w:rPr>
        <w:t xml:space="preserve">ES prohlášení </w:t>
      </w:r>
      <w:r w:rsidR="0041283E" w:rsidRPr="0022166B">
        <w:rPr>
          <w:b/>
        </w:rPr>
        <w:t>o</w:t>
      </w:r>
      <w:r w:rsidR="0041283E">
        <w:rPr>
          <w:b/>
        </w:rPr>
        <w:t> </w:t>
      </w:r>
      <w:r w:rsidRPr="0022166B">
        <w:rPr>
          <w:b/>
        </w:rPr>
        <w:t>ověření subsystému:</w:t>
      </w:r>
      <w:bookmarkEnd w:id="37"/>
      <w:bookmarkEnd w:id="38"/>
    </w:p>
    <w:p w14:paraId="4584151B" w14:textId="2ED20821" w:rsidR="00E61CCC" w:rsidRPr="0022166B" w:rsidRDefault="0041283E" w:rsidP="00E61CCC">
      <w:pPr>
        <w:pStyle w:val="Text2-2"/>
      </w:pPr>
      <w:r w:rsidRPr="0022166B">
        <w:rPr>
          <w:b/>
        </w:rPr>
        <w:t>V</w:t>
      </w:r>
      <w:r>
        <w:rPr>
          <w:b/>
        </w:rPr>
        <w:t> </w:t>
      </w:r>
      <w:r w:rsidR="00E61CCC" w:rsidRPr="0022166B">
        <w:rPr>
          <w:b/>
        </w:rPr>
        <w:t xml:space="preserve">případě, že stavba ovlivňuje již certifikovaný systém ERTMS </w:t>
      </w:r>
      <w:r w:rsidR="00E61CCC" w:rsidRPr="0022166B">
        <w:t>(tj. ETCS a/nebo GSM-R)</w:t>
      </w:r>
      <w:r w:rsidR="00E61CCC" w:rsidRPr="0022166B">
        <w:rPr>
          <w:b/>
        </w:rPr>
        <w:t xml:space="preserve">, musí Zhotovitel </w:t>
      </w:r>
      <w:r w:rsidRPr="0022166B">
        <w:rPr>
          <w:b/>
        </w:rPr>
        <w:t>v</w:t>
      </w:r>
      <w:r>
        <w:rPr>
          <w:b/>
        </w:rPr>
        <w:t> </w:t>
      </w:r>
      <w:r w:rsidR="00E61CCC" w:rsidRPr="0022166B">
        <w:rPr>
          <w:b/>
        </w:rPr>
        <w:t xml:space="preserve">souladu </w:t>
      </w:r>
      <w:r w:rsidRPr="0022166B">
        <w:rPr>
          <w:b/>
        </w:rPr>
        <w:t>s</w:t>
      </w:r>
      <w:r>
        <w:rPr>
          <w:b/>
        </w:rPr>
        <w:t> </w:t>
      </w:r>
      <w:r w:rsidR="00E61CCC" w:rsidRPr="0022166B">
        <w:rPr>
          <w:b/>
        </w:rPr>
        <w:t xml:space="preserve">TSI CCS zajistit buď vydání nového nebo aktualizaci stávajícího ES certifikátu o ověření subsystému nebo zajištění vydání Posouzení změny subsystému notifikovanou osobou </w:t>
      </w:r>
      <w:r w:rsidR="00E61CCC" w:rsidRPr="0022166B">
        <w:t xml:space="preserve">jako doplňku stávajícího ES certifikátu </w:t>
      </w:r>
      <w:r w:rsidRPr="0022166B">
        <w:t>o</w:t>
      </w:r>
      <w:r>
        <w:t> </w:t>
      </w:r>
      <w:r w:rsidR="00E61CCC" w:rsidRPr="0022166B">
        <w:t>ověření subsystému.</w:t>
      </w:r>
      <w:r w:rsidR="00E61CCC" w:rsidRPr="0022166B">
        <w:rPr>
          <w:b/>
        </w:rPr>
        <w:t xml:space="preserve"> </w:t>
      </w:r>
    </w:p>
    <w:p w14:paraId="772A7590" w14:textId="1C067FC0" w:rsidR="00E61CCC" w:rsidRDefault="0041283E" w:rsidP="00E61CCC">
      <w:pPr>
        <w:pStyle w:val="Text2-2"/>
      </w:pPr>
      <w:r>
        <w:t>V </w:t>
      </w:r>
      <w:r w:rsidR="00E61CCC">
        <w:t xml:space="preserve">každém případě musí Zhotovitel vydat nové ES prohlášení </w:t>
      </w:r>
      <w:r>
        <w:t>o </w:t>
      </w:r>
      <w:r w:rsidR="00E61CCC">
        <w:t xml:space="preserve">ověření subsystému, které se bude odkazovat na aktualizovaný nebo nově vydaný ES certifikát </w:t>
      </w:r>
      <w:r>
        <w:t>o </w:t>
      </w:r>
      <w:r w:rsidR="00E61CCC">
        <w:t xml:space="preserve">ověření subsystému nebo na stávající ES certifikát </w:t>
      </w:r>
      <w:r>
        <w:t>o </w:t>
      </w:r>
      <w:r w:rsidR="00E61CCC">
        <w:t xml:space="preserve">ověření subsystému doplněný </w:t>
      </w:r>
      <w:r>
        <w:t>o </w:t>
      </w:r>
      <w:r w:rsidR="00E61CCC">
        <w:t>Posouzení změny subsystému notifikovanou osobou.</w:t>
      </w:r>
    </w:p>
    <w:p w14:paraId="32ECFD77" w14:textId="5F8ED6A5" w:rsidR="00E61CCC" w:rsidRDefault="00E61CCC" w:rsidP="00E61CCC">
      <w:pPr>
        <w:pStyle w:val="Text2-2"/>
      </w:pPr>
      <w:r>
        <w:t xml:space="preserve">Vydání nebo aktualizace ES certifikátu </w:t>
      </w:r>
      <w:r w:rsidR="0041283E">
        <w:t>o </w:t>
      </w:r>
      <w:r>
        <w:t>ověření subsystému je nutné vždy v případech, kdy se zásadně mění některá součást subsystému nebo jeho geografické ohraničení (například začlení dalšího tratového úseku do</w:t>
      </w:r>
      <w:r w:rsidR="00D52AA4">
        <w:t> </w:t>
      </w:r>
      <w:r>
        <w:t xml:space="preserve">stávajícího RBC). Mezi takové zásadní změny patří například změna typu některého prvku interoperability za jiný nebo změna ve funkci subsystému (například změna systémové verze SW). </w:t>
      </w:r>
    </w:p>
    <w:p w14:paraId="48C4844A" w14:textId="39C76DDA" w:rsidR="00E61CCC" w:rsidRDefault="00E61CCC" w:rsidP="00E61CCC">
      <w:pPr>
        <w:pStyle w:val="Text2-2"/>
      </w:pPr>
      <w:r>
        <w:t xml:space="preserve">Postup </w:t>
      </w:r>
      <w:r w:rsidR="0041283E">
        <w:t>s </w:t>
      </w:r>
      <w:r>
        <w:t xml:space="preserve">vydáním Posouzení změny subsystému notifikovanou osobou lze použít při dílčích změnách subsystému bez změny jeho funkce (např. úpravy </w:t>
      </w:r>
      <w:r w:rsidR="0041283E">
        <w:t>v </w:t>
      </w:r>
      <w:r>
        <w:t xml:space="preserve">topologii kolejiště, zřízení nového vstupu do oblasti ETCS, rekonfigurace BTS </w:t>
      </w:r>
      <w:r w:rsidR="0041283E">
        <w:t>a </w:t>
      </w:r>
      <w:r>
        <w:t xml:space="preserve">pod). Přitom Zhotovitel nebo Objednatel může upřednostnit vydání nového nebo aktualizaci stávajícího ES certifikátu </w:t>
      </w:r>
      <w:r w:rsidR="0041283E">
        <w:t>o </w:t>
      </w:r>
      <w:r>
        <w:t xml:space="preserve">ověření subsystému před vydáním Posouzení změny subsystému notifikovanou osobou. </w:t>
      </w:r>
    </w:p>
    <w:p w14:paraId="3613DE5B" w14:textId="77777777" w:rsidR="00E61CCC" w:rsidRDefault="00E61CCC" w:rsidP="00E61CCC">
      <w:pPr>
        <w:pStyle w:val="Text2-2"/>
      </w:pPr>
      <w:r>
        <w:t>Ve sporných případech, kdy není možno určit, zda lze použít postup s vydáním Posouzení změny subsystému notifikovanou osobou, musí Zhotovitel postupovat podle stanoviska notifikované osoby.</w:t>
      </w:r>
    </w:p>
    <w:p w14:paraId="334609DF" w14:textId="77777777" w:rsidR="00E61CCC" w:rsidRPr="009E728E" w:rsidRDefault="00E61CCC" w:rsidP="00E61CCC">
      <w:pPr>
        <w:pStyle w:val="Text2-2"/>
      </w:pPr>
      <w:r>
        <w:t>Zhotovitel musí rovněž zajistit aktualizaci nebo vydání nového průkazu způsobilosti UTZ.</w:t>
      </w:r>
    </w:p>
    <w:p w14:paraId="0E026809" w14:textId="1AACC23C" w:rsidR="00F70405" w:rsidRPr="006258C9" w:rsidRDefault="00F70405" w:rsidP="0002289B">
      <w:pPr>
        <w:pStyle w:val="Text2-1"/>
      </w:pPr>
      <w:r w:rsidRPr="006258C9">
        <w:t xml:space="preserve">Předání DSPS dle </w:t>
      </w:r>
      <w:r w:rsidR="0002289B" w:rsidRPr="006258C9">
        <w:t xml:space="preserve">oddílu 1.11.5 Kapitoly 1 TKP </w:t>
      </w:r>
      <w:r w:rsidRPr="006258C9">
        <w:t>proběhne na médiu</w:t>
      </w:r>
      <w:r w:rsidR="00A4177A" w:rsidRPr="006258C9">
        <w:t>:</w:t>
      </w:r>
      <w:r w:rsidRPr="006258C9">
        <w:t xml:space="preserve"> USB flash disk. </w:t>
      </w:r>
    </w:p>
    <w:p w14:paraId="63FC71F4" w14:textId="77777777" w:rsidR="0069470F" w:rsidRDefault="0069470F" w:rsidP="0069470F">
      <w:pPr>
        <w:pStyle w:val="Nadpis2-2"/>
      </w:pPr>
      <w:bookmarkStart w:id="39" w:name="_Toc7077121"/>
      <w:bookmarkStart w:id="40" w:name="_Toc153873388"/>
      <w:r>
        <w:t>Zabezpečovací zařízení</w:t>
      </w:r>
      <w:bookmarkEnd w:id="39"/>
      <w:bookmarkEnd w:id="40"/>
    </w:p>
    <w:p w14:paraId="66AC8736" w14:textId="77777777" w:rsidR="002E7F39" w:rsidRDefault="002E7F39" w:rsidP="002E7F39">
      <w:pPr>
        <w:pStyle w:val="Text2-1"/>
      </w:pPr>
      <w:r>
        <w:t>Součinnost Zhotovitele při přezkoušení zabezpečovacích zařízení</w:t>
      </w:r>
    </w:p>
    <w:p w14:paraId="03CC2033" w14:textId="47A3B5C6" w:rsidR="00F215DC" w:rsidRDefault="00F215DC" w:rsidP="00F215DC">
      <w:pPr>
        <w:pStyle w:val="Text2-2"/>
      </w:pPr>
      <w:r w:rsidRPr="00F215DC">
        <w:t xml:space="preserve">Povinnosti zhotovitele při přezkoušení </w:t>
      </w:r>
      <w:r w:rsidR="0041283E" w:rsidRPr="00F215DC">
        <w:t>a</w:t>
      </w:r>
      <w:r w:rsidR="0041283E">
        <w:t> </w:t>
      </w:r>
      <w:r w:rsidRPr="00F215DC">
        <w:t>uvádění zabezpečovacích zařízení do</w:t>
      </w:r>
      <w:r>
        <w:t> </w:t>
      </w:r>
      <w:r w:rsidRPr="00F215DC">
        <w:t xml:space="preserve">provozu se řídí </w:t>
      </w:r>
      <w:r>
        <w:t>K</w:t>
      </w:r>
      <w:r w:rsidRPr="00F215DC">
        <w:t xml:space="preserve">apitolou 27 TKP </w:t>
      </w:r>
      <w:r w:rsidR="0041283E" w:rsidRPr="00F215DC">
        <w:t>a</w:t>
      </w:r>
      <w:r w:rsidR="0041283E">
        <w:t> </w:t>
      </w:r>
      <w:r w:rsidRPr="00F215DC">
        <w:t xml:space="preserve">předpisem SŽDC T200, Předpis pro vyzkoušení </w:t>
      </w:r>
      <w:r w:rsidR="0041283E" w:rsidRPr="00F215DC">
        <w:t>a</w:t>
      </w:r>
      <w:r w:rsidR="0041283E">
        <w:t> </w:t>
      </w:r>
      <w:r w:rsidRPr="00F215DC">
        <w:t>uvádění železničních zabezpečovacích zařízení do provozu.</w:t>
      </w:r>
    </w:p>
    <w:p w14:paraId="48FC087D" w14:textId="200EC723"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w:t>
      </w:r>
      <w:r w:rsidR="0041283E">
        <w:t>u </w:t>
      </w:r>
      <w:r w:rsidRPr="000D2789">
        <w:t xml:space="preserve">příslušných PS </w:t>
      </w:r>
      <w:r>
        <w:t>zapracovat konkrétní časové požadavky (časový rozsah) na komplexní vyzkoušení zařízení, kterého se bude účastnit odborná komise.</w:t>
      </w:r>
    </w:p>
    <w:p w14:paraId="07DE7396" w14:textId="48511CE0" w:rsidR="002E7F39" w:rsidRDefault="002E7F39" w:rsidP="002E7F39">
      <w:pPr>
        <w:pStyle w:val="Text2-2"/>
      </w:pPr>
      <w:r>
        <w:lastRenderedPageBreak/>
        <w:t xml:space="preserve">Zhotovitel tyto konkrétní časové požadavky navýší </w:t>
      </w:r>
      <w:r w:rsidR="0041283E">
        <w:t>o </w:t>
      </w:r>
      <w:r>
        <w:t>20</w:t>
      </w:r>
      <w:r w:rsidR="0041283E">
        <w:t> %</w:t>
      </w:r>
      <w:r>
        <w:t xml:space="preserve"> na vyhodnocení výsledků funkčních zkoušek provedených Zhotovitelem, popř. provedení vlastních funkčních zkoušek pro ověření kvality, funkčnosti a provozuschopnosti zařízení odbornou komisí.</w:t>
      </w:r>
    </w:p>
    <w:p w14:paraId="7C05029A" w14:textId="0D74A8AC" w:rsidR="002E7F39" w:rsidRDefault="002E7F39" w:rsidP="002E7F39">
      <w:pPr>
        <w:pStyle w:val="Text2-2"/>
      </w:pPr>
      <w:r>
        <w:t xml:space="preserve">Potřebný časový rozsah komplexního vyzkoušení, včetně navýšení časového rozsahu dle předchozího odstavce, musí být zpracován pro každý PS obsahující zabezpečovací zařízení, </w:t>
      </w:r>
      <w:r w:rsidR="0041283E">
        <w:t>a </w:t>
      </w:r>
      <w:r>
        <w:t xml:space="preserve">tato doba je součástí času potřebného na zhotovení daného PS. Uvažovanou časovou jednotkou je jeden pracovní den </w:t>
      </w:r>
      <w:r w:rsidR="0041283E">
        <w:t>o </w:t>
      </w:r>
      <w:r>
        <w:t>délce jedné směny 8 hodin.</w:t>
      </w:r>
    </w:p>
    <w:p w14:paraId="61AB43B1" w14:textId="6C02A415" w:rsidR="00826EEC" w:rsidRPr="006258C9" w:rsidRDefault="00826EEC" w:rsidP="00FD4F86">
      <w:pPr>
        <w:pStyle w:val="Text2-1"/>
      </w:pPr>
      <w:r w:rsidRPr="006258C9">
        <w:t xml:space="preserve">V rámci stavby budou použity kompozitní závorová břevna s LED břevnovými svítilnami, velké výstražné kříže </w:t>
      </w:r>
      <w:r w:rsidR="0041283E" w:rsidRPr="006258C9">
        <w:t>a</w:t>
      </w:r>
      <w:r w:rsidR="0041283E">
        <w:t> </w:t>
      </w:r>
      <w:r w:rsidRPr="006258C9">
        <w:t>výstražníky v LED provedení.</w:t>
      </w:r>
    </w:p>
    <w:p w14:paraId="0250C95A" w14:textId="2881CB62" w:rsidR="00826EEC" w:rsidRPr="006258C9" w:rsidRDefault="00826EEC" w:rsidP="00FD4F86">
      <w:pPr>
        <w:pStyle w:val="Text2-1"/>
        <w:rPr>
          <w:sz w:val="16"/>
        </w:rPr>
      </w:pPr>
      <w:r w:rsidRPr="006258C9">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w:t>
      </w:r>
      <w:r w:rsidR="00316452" w:rsidRPr="006258C9">
        <w:rPr>
          <w:bCs/>
          <w:iCs/>
          <w:szCs w:val="20"/>
        </w:rPr>
        <w:t> </w:t>
      </w:r>
      <w:r w:rsidRPr="006258C9">
        <w:rPr>
          <w:bCs/>
          <w:iCs/>
          <w:szCs w:val="20"/>
        </w:rPr>
        <w:t>3867/2017-SŽDC-O14</w:t>
      </w:r>
      <w:r w:rsidR="0041283E">
        <w:rPr>
          <w:bCs/>
          <w:iCs/>
          <w:szCs w:val="20"/>
        </w:rPr>
        <w:t> – </w:t>
      </w:r>
      <w:r w:rsidRPr="006258C9">
        <w:t xml:space="preserve">viz Příloha </w:t>
      </w:r>
      <w:r w:rsidRPr="006258C9">
        <w:fldChar w:fldCharType="begin"/>
      </w:r>
      <w:r w:rsidRPr="006258C9">
        <w:instrText xml:space="preserve"> REF _Ref56174244 \r \h  \* MERGEFORMAT </w:instrText>
      </w:r>
      <w:r w:rsidRPr="006258C9">
        <w:fldChar w:fldCharType="separate"/>
      </w:r>
      <w:r w:rsidR="00C329B1">
        <w:t>8.1.1</w:t>
      </w:r>
      <w:r w:rsidRPr="006258C9">
        <w:fldChar w:fldCharType="end"/>
      </w:r>
      <w:r w:rsidRPr="006258C9">
        <w:rPr>
          <w:bCs/>
          <w:iCs/>
          <w:szCs w:val="20"/>
        </w:rPr>
        <w:t>. V případě negativního výsledku prověření použití postupného (sekvenčního) sklápění závor musí být tato skutečnost, včetně souvisejících důvodů, uvedena v Projektové dokumentaci.</w:t>
      </w:r>
    </w:p>
    <w:p w14:paraId="70493252" w14:textId="78A756DD" w:rsidR="00826EEC" w:rsidRPr="006258C9" w:rsidRDefault="00826EEC" w:rsidP="00FD4F86">
      <w:pPr>
        <w:pStyle w:val="Text2-1"/>
        <w:rPr>
          <w:sz w:val="14"/>
        </w:rPr>
      </w:pPr>
      <w:r w:rsidRPr="006258C9">
        <w:rPr>
          <w:bCs/>
          <w:iCs/>
          <w:szCs w:val="20"/>
        </w:rPr>
        <w:t xml:space="preserve">V případě výstavby nebo rekonstrukce závor se požaduje navržení </w:t>
      </w:r>
      <w:r w:rsidR="0041283E" w:rsidRPr="006258C9">
        <w:rPr>
          <w:bCs/>
          <w:iCs/>
          <w:szCs w:val="20"/>
        </w:rPr>
        <w:t>a</w:t>
      </w:r>
      <w:r w:rsidR="0041283E">
        <w:rPr>
          <w:bCs/>
          <w:iCs/>
          <w:szCs w:val="20"/>
        </w:rPr>
        <w:t> </w:t>
      </w:r>
      <w:r w:rsidRPr="006258C9">
        <w:rPr>
          <w:bCs/>
          <w:iCs/>
          <w:szCs w:val="20"/>
        </w:rPr>
        <w:t>zřízení břevnových svítilen na:</w:t>
      </w:r>
    </w:p>
    <w:p w14:paraId="431C6F93" w14:textId="4B01266E" w:rsidR="00826EEC" w:rsidRPr="006258C9" w:rsidRDefault="00826EEC" w:rsidP="00FD4F86">
      <w:pPr>
        <w:pStyle w:val="Odrka1-1"/>
      </w:pPr>
      <w:r w:rsidRPr="006258C9">
        <w:t xml:space="preserve">silnicích </w:t>
      </w:r>
      <w:r w:rsidR="0041283E" w:rsidRPr="006258C9">
        <w:t>I.</w:t>
      </w:r>
      <w:r w:rsidR="0041283E">
        <w:t> </w:t>
      </w:r>
      <w:r w:rsidR="0041283E" w:rsidRPr="006258C9">
        <w:t>a</w:t>
      </w:r>
      <w:r w:rsidR="0041283E">
        <w:t> </w:t>
      </w:r>
      <w:r w:rsidRPr="006258C9">
        <w:t>II. třídy,</w:t>
      </w:r>
    </w:p>
    <w:p w14:paraId="34F127A8" w14:textId="77777777" w:rsidR="00826EEC" w:rsidRPr="006258C9" w:rsidRDefault="00826EEC" w:rsidP="00FD4F86">
      <w:pPr>
        <w:pStyle w:val="Odrka1-1"/>
      </w:pPr>
      <w:r w:rsidRPr="006258C9">
        <w:t>místních komunikacích funkční třídy B,</w:t>
      </w:r>
    </w:p>
    <w:p w14:paraId="228B15ED" w14:textId="77777777" w:rsidR="00826EEC" w:rsidRPr="006258C9" w:rsidRDefault="00826EEC" w:rsidP="00FD4F86">
      <w:pPr>
        <w:pStyle w:val="Odrka1-1"/>
      </w:pPr>
      <w:r w:rsidRPr="006258C9">
        <w:t>pozemních komunikacích, kde je nejbližší hranice křižovatky je od nebezpečného pásma přejezdu blíže, než stanoví ČSN 736380 pro nově zřizované přejezdy.</w:t>
      </w:r>
    </w:p>
    <w:p w14:paraId="4CD4D9EC" w14:textId="1B428204" w:rsidR="00826EEC" w:rsidRPr="0074203F" w:rsidRDefault="00826EEC" w:rsidP="00FD4F86">
      <w:pPr>
        <w:pStyle w:val="Text2-1"/>
        <w:rPr>
          <w:sz w:val="16"/>
        </w:rPr>
      </w:pPr>
      <w:r w:rsidRPr="006258C9">
        <w:t xml:space="preserve">V případě výstavby nebo rekonstrukce závor na silnicích III. třídy </w:t>
      </w:r>
      <w:r w:rsidR="0041283E" w:rsidRPr="006258C9">
        <w:t>a</w:t>
      </w:r>
      <w:r w:rsidR="0041283E">
        <w:t> </w:t>
      </w:r>
      <w:r w:rsidRPr="006258C9">
        <w:t>místních komunikací funkční třídy C bude návrh použití břevnových svítilen posouzen s ohledem na konkrétní situaci na přejezdu (dopravní moment, přehlednost pozemní komunikace, množství rušivých vlivů)</w:t>
      </w:r>
      <w:r w:rsidR="0041283E">
        <w:t> – </w:t>
      </w:r>
      <w:r w:rsidRPr="006258C9">
        <w:t xml:space="preserve">viz Příloha </w:t>
      </w:r>
      <w:r w:rsidRPr="006258C9">
        <w:fldChar w:fldCharType="begin"/>
      </w:r>
      <w:r w:rsidRPr="006258C9">
        <w:instrText xml:space="preserve"> REF _Ref56174337 \r \h  \* MERGEFORMAT </w:instrText>
      </w:r>
      <w:r w:rsidRPr="006258C9">
        <w:fldChar w:fldCharType="separate"/>
      </w:r>
      <w:r w:rsidR="00C329B1">
        <w:t>8.1.2</w:t>
      </w:r>
      <w:r w:rsidRPr="006258C9">
        <w:fldChar w:fldCharType="end"/>
      </w:r>
      <w:r w:rsidRPr="006258C9">
        <w:t>. Výsledek posouzení, včetně souvisejících důvodů, bude uveden v Projektové dokumentaci.</w:t>
      </w:r>
    </w:p>
    <w:p w14:paraId="4DA97636" w14:textId="77777777" w:rsidR="00117233" w:rsidRPr="00117233" w:rsidRDefault="00117233" w:rsidP="00117233">
      <w:pPr>
        <w:pStyle w:val="Text2-1"/>
        <w:rPr>
          <w:b/>
          <w:bCs/>
        </w:rPr>
      </w:pPr>
      <w:r w:rsidRPr="00117233">
        <w:rPr>
          <w:b/>
          <w:bCs/>
        </w:rPr>
        <w:t>D.1.1 Staniční zabezpečovací zařízení</w:t>
      </w:r>
    </w:p>
    <w:p w14:paraId="7928E5DB" w14:textId="62078263" w:rsidR="00117233" w:rsidRPr="00117233" w:rsidRDefault="00117233" w:rsidP="0083584D">
      <w:pPr>
        <w:pStyle w:val="Textbezslovn"/>
      </w:pPr>
      <w:r w:rsidRPr="00117233">
        <w:t>PS 19-28-11 ŽST Kunčice nad Labem</w:t>
      </w:r>
      <w:r w:rsidR="00641F27">
        <w:t xml:space="preserve">: </w:t>
      </w:r>
      <w:r w:rsidR="00641F27" w:rsidRPr="00641F27">
        <w:t>Ve stanici se vybuduje elektronické staniční zabezpečovací zařízení, které se dle SŽDC (ČD) TNŽ 34 2620 řadí do 3. kategorie. Zařízení bude umožňovat jak stavění vlakových, tak i posunových cest na dopravní koleje. V rámci nového SZZ budou osazeny výhybky novými přestavníky, zřízena nová hlavní návěstidla a seřaďovací návěstidla, kabelizace a počítače náprav. V obvodu stanice se nachází dva železniční přejezdy P4519 a P4518, které budou v rámci stavby zabezpečeny novým světelným přejezdovým zabezpečovacím zařízením.</w:t>
      </w:r>
      <w:r w:rsidR="0074203F" w:rsidRPr="00641F27">
        <w:t xml:space="preserve"> </w:t>
      </w:r>
    </w:p>
    <w:p w14:paraId="31070682" w14:textId="77777777" w:rsidR="00117233" w:rsidRPr="00A96B96" w:rsidRDefault="00117233" w:rsidP="00A96B96">
      <w:pPr>
        <w:pStyle w:val="Text2-1"/>
        <w:rPr>
          <w:b/>
        </w:rPr>
      </w:pPr>
      <w:r w:rsidRPr="00A96B96">
        <w:rPr>
          <w:b/>
        </w:rPr>
        <w:t>D.1.2 Traťové zabezpečovací zařízení</w:t>
      </w:r>
    </w:p>
    <w:p w14:paraId="75917E1E" w14:textId="21E2B30C" w:rsidR="00117233" w:rsidRPr="00117233" w:rsidRDefault="00117233" w:rsidP="0083584D">
      <w:pPr>
        <w:pStyle w:val="Textbezslovn"/>
      </w:pPr>
      <w:r w:rsidRPr="00117233">
        <w:t>SZZ, PS 14-28-21 Stará Paka – Roztoky u Jilemnice, úprava TZZ</w:t>
      </w:r>
      <w:r w:rsidR="00641F27">
        <w:t xml:space="preserve">: </w:t>
      </w:r>
      <w:r w:rsidR="00641F27" w:rsidRPr="00641F27">
        <w:t>V mezistaničním úseku bude tímto provozním souborem zachováno stávající traťové zabezpečovací zařízení 3.</w:t>
      </w:r>
      <w:r w:rsidR="00D52AA4">
        <w:t> </w:t>
      </w:r>
      <w:r w:rsidR="00641F27" w:rsidRPr="00641F27">
        <w:t>kategorie dle SŽDC (ČD) TNŽ 34 2620 typu automatické hradlo bez oddílových návěstidel na trati. Ve vnitřní části zařízení budou provedeny úpravy pro vytvoření vazeb na nově zřizované přejezdové zabezpečovací zařízení. Vnitřní část zařízení bude součástí staničního zabezpečovacího zařízení sousedních dopraven. Na traťovém úseku se doplní stávající úseky počítačů náprav v souvislosti se změnou zabezpečení vybraných přejezdů. Určené přejezdy budou zabezpečeny novým přejezdovým zabezpečovacím zařízením. Vnitřní výstroj světelných přejezdových zabezpečovací</w:t>
      </w:r>
      <w:r w:rsidR="00D52AA4">
        <w:t>ch zařízení bude soustředěna do </w:t>
      </w:r>
      <w:r w:rsidR="00641F27" w:rsidRPr="00641F27">
        <w:t>reléových domků v místě přejezdu.</w:t>
      </w:r>
    </w:p>
    <w:p w14:paraId="02779154" w14:textId="77777777" w:rsidR="0069470F" w:rsidRDefault="0069470F" w:rsidP="0069470F">
      <w:pPr>
        <w:pStyle w:val="Nadpis2-2"/>
      </w:pPr>
      <w:bookmarkStart w:id="41" w:name="_Toc7077122"/>
      <w:bookmarkStart w:id="42" w:name="_Toc153873389"/>
      <w:r>
        <w:lastRenderedPageBreak/>
        <w:t>Sdělovací zařízení</w:t>
      </w:r>
      <w:bookmarkEnd w:id="41"/>
      <w:bookmarkEnd w:id="42"/>
    </w:p>
    <w:p w14:paraId="2A273977" w14:textId="77777777" w:rsidR="00117233" w:rsidRPr="00117233" w:rsidRDefault="00117233" w:rsidP="00117233">
      <w:pPr>
        <w:pStyle w:val="Text2-1"/>
        <w:rPr>
          <w:b/>
          <w:bCs/>
        </w:rPr>
      </w:pPr>
      <w:bookmarkStart w:id="43" w:name="_Toc7077123"/>
      <w:r w:rsidRPr="00117233">
        <w:rPr>
          <w:b/>
          <w:bCs/>
        </w:rPr>
        <w:t>D.2.1 Místní kabelizace</w:t>
      </w:r>
    </w:p>
    <w:p w14:paraId="3DD44C18" w14:textId="77777777" w:rsidR="00117233" w:rsidRPr="00117233" w:rsidRDefault="00117233" w:rsidP="0083584D">
      <w:pPr>
        <w:pStyle w:val="Textbezslovn"/>
      </w:pPr>
      <w:r w:rsidRPr="00117233">
        <w:t>PS 19-14-11 ŽST Kunčice nad Labem, místní kabelizace</w:t>
      </w:r>
    </w:p>
    <w:p w14:paraId="14780199" w14:textId="77777777" w:rsidR="00117233" w:rsidRPr="0083584D" w:rsidRDefault="00117233" w:rsidP="0083584D">
      <w:pPr>
        <w:pStyle w:val="Text2-1"/>
        <w:rPr>
          <w:b/>
        </w:rPr>
      </w:pPr>
      <w:r w:rsidRPr="0083584D">
        <w:rPr>
          <w:b/>
        </w:rPr>
        <w:t>D.2.2 Rozhlasová zařízení</w:t>
      </w:r>
    </w:p>
    <w:p w14:paraId="5AE20BFE" w14:textId="77777777" w:rsidR="00117233" w:rsidRPr="00117233" w:rsidRDefault="00117233" w:rsidP="0083584D">
      <w:pPr>
        <w:pStyle w:val="Textbezslovn"/>
      </w:pPr>
      <w:r w:rsidRPr="00117233">
        <w:t>PS 19-14-31 ŽST Kunčice nad Labem, rozhlasové zařízení</w:t>
      </w:r>
    </w:p>
    <w:p w14:paraId="2CF2FF11" w14:textId="77777777" w:rsidR="00117233" w:rsidRPr="0083584D" w:rsidRDefault="00117233" w:rsidP="0083584D">
      <w:pPr>
        <w:pStyle w:val="Text2-1"/>
        <w:rPr>
          <w:b/>
        </w:rPr>
      </w:pPr>
      <w:r w:rsidRPr="0083584D">
        <w:rPr>
          <w:b/>
        </w:rPr>
        <w:t>D.2.4 Elektrická požární a zabezpečovací signalizace (EPS, EZS)</w:t>
      </w:r>
    </w:p>
    <w:p w14:paraId="01300952" w14:textId="77777777" w:rsidR="00117233" w:rsidRPr="0083584D" w:rsidRDefault="00117233" w:rsidP="0083584D">
      <w:pPr>
        <w:pStyle w:val="Textbezslovn"/>
        <w:rPr>
          <w:b/>
        </w:rPr>
      </w:pPr>
      <w:r w:rsidRPr="00117233">
        <w:t>PS 19-14-33 ŽST Kunčice nad Labem, kamerový systém, PS 19-20-01 ŽST Kunčice nad Labem, EZS</w:t>
      </w:r>
    </w:p>
    <w:p w14:paraId="2AE22F9C" w14:textId="77777777" w:rsidR="00117233" w:rsidRPr="0083584D" w:rsidRDefault="00117233" w:rsidP="0083584D">
      <w:pPr>
        <w:pStyle w:val="Text2-1"/>
        <w:rPr>
          <w:b/>
        </w:rPr>
      </w:pPr>
      <w:r w:rsidRPr="0083584D">
        <w:rPr>
          <w:b/>
        </w:rPr>
        <w:t>D.2.5 Dálkový kabel (DK), dálkový optický kabel (DOK), závěsný optický kabel (ZOK)</w:t>
      </w:r>
    </w:p>
    <w:p w14:paraId="42493C94" w14:textId="77777777" w:rsidR="00117233" w:rsidRPr="00117233" w:rsidRDefault="00117233" w:rsidP="0083584D">
      <w:pPr>
        <w:pStyle w:val="Textbezslovn"/>
      </w:pPr>
      <w:r w:rsidRPr="00117233">
        <w:t>PS 14-14-11 Stará Paka – Roztoky u Jilemnice, traťový kabel, PS 90-14-01 ŽST Stará Paka – ŽST Trutnov, optický kabel</w:t>
      </w:r>
    </w:p>
    <w:p w14:paraId="0EA5D4FF" w14:textId="77777777" w:rsidR="00117233" w:rsidRPr="0083584D" w:rsidRDefault="00117233" w:rsidP="0083584D">
      <w:pPr>
        <w:pStyle w:val="Text2-1"/>
        <w:rPr>
          <w:b/>
        </w:rPr>
      </w:pPr>
      <w:r w:rsidRPr="0083584D">
        <w:rPr>
          <w:b/>
        </w:rPr>
        <w:t>D.2.7 Informační systém pro cestující</w:t>
      </w:r>
    </w:p>
    <w:p w14:paraId="0AE8E08E" w14:textId="77777777" w:rsidR="00117233" w:rsidRPr="00117233" w:rsidRDefault="00117233" w:rsidP="0083584D">
      <w:pPr>
        <w:pStyle w:val="Textbezslovn"/>
      </w:pPr>
      <w:r w:rsidRPr="00117233">
        <w:t>PS 19-14-32 ŽST Kunčice nad Labem, informační systém</w:t>
      </w:r>
    </w:p>
    <w:p w14:paraId="22FB579E" w14:textId="77777777" w:rsidR="00117233" w:rsidRPr="0083584D" w:rsidRDefault="00117233" w:rsidP="0083584D">
      <w:pPr>
        <w:pStyle w:val="Text2-1"/>
        <w:rPr>
          <w:b/>
        </w:rPr>
      </w:pPr>
      <w:r w:rsidRPr="0083584D">
        <w:rPr>
          <w:b/>
        </w:rPr>
        <w:t>D.2.8 Traťové radiové spojení</w:t>
      </w:r>
    </w:p>
    <w:p w14:paraId="1F5D0C70" w14:textId="77777777" w:rsidR="00117233" w:rsidRPr="00117233" w:rsidRDefault="00117233" w:rsidP="0083584D">
      <w:pPr>
        <w:pStyle w:val="Textbezslovn"/>
      </w:pPr>
      <w:r w:rsidRPr="00117233">
        <w:t>PS 19-14-41 ŽST Kunčice nad Labem, MRTS</w:t>
      </w:r>
    </w:p>
    <w:p w14:paraId="4FB2D577" w14:textId="77777777" w:rsidR="00117233" w:rsidRPr="0083584D" w:rsidRDefault="00117233" w:rsidP="0083584D">
      <w:pPr>
        <w:pStyle w:val="Text2-1"/>
        <w:rPr>
          <w:b/>
        </w:rPr>
      </w:pPr>
      <w:r w:rsidRPr="0083584D">
        <w:rPr>
          <w:b/>
        </w:rPr>
        <w:t>D.2.9 Jiná sdělovací zařízení</w:t>
      </w:r>
    </w:p>
    <w:p w14:paraId="1AB41997" w14:textId="77777777" w:rsidR="00117233" w:rsidRDefault="00117233" w:rsidP="0083584D">
      <w:pPr>
        <w:pStyle w:val="Textbezslovn"/>
      </w:pPr>
      <w:r w:rsidRPr="00117233">
        <w:t>PS 19-14-22 ŽST Kunčice nad Labem, telefonní zapojovač, PS 19-14-21 ŽST Kunčice nad Labem, sdělovací zařízení</w:t>
      </w:r>
    </w:p>
    <w:p w14:paraId="186B685B" w14:textId="377B527E" w:rsidR="0069470F" w:rsidRDefault="0069470F" w:rsidP="0069470F">
      <w:pPr>
        <w:pStyle w:val="Nadpis2-2"/>
      </w:pPr>
      <w:bookmarkStart w:id="44" w:name="_Toc153873390"/>
      <w:r>
        <w:t xml:space="preserve">Silnoproudá technologie včetně DŘT, trakční </w:t>
      </w:r>
      <w:r w:rsidR="0041283E">
        <w:t>a </w:t>
      </w:r>
      <w:r>
        <w:t>energetická zařízení</w:t>
      </w:r>
      <w:bookmarkEnd w:id="43"/>
      <w:bookmarkEnd w:id="44"/>
    </w:p>
    <w:p w14:paraId="33599158" w14:textId="77777777" w:rsidR="00117233" w:rsidRPr="00117233" w:rsidRDefault="00117233" w:rsidP="00117233">
      <w:pPr>
        <w:pStyle w:val="Text2-1"/>
        <w:rPr>
          <w:b/>
          <w:bCs/>
        </w:rPr>
      </w:pPr>
      <w:bookmarkStart w:id="45" w:name="_Toc7077125"/>
      <w:r w:rsidRPr="00117233">
        <w:rPr>
          <w:b/>
          <w:bCs/>
        </w:rPr>
        <w:t>D.3.7 Provozní rozvod silnoproudu</w:t>
      </w:r>
    </w:p>
    <w:p w14:paraId="0E29A85A" w14:textId="3141791E" w:rsidR="00117233" w:rsidRPr="007E52F8" w:rsidRDefault="00117233" w:rsidP="0083584D">
      <w:pPr>
        <w:pStyle w:val="Textbezslovn"/>
        <w:rPr>
          <w:b/>
          <w:bCs/>
        </w:rPr>
      </w:pPr>
      <w:r w:rsidRPr="00117233">
        <w:rPr>
          <w:b/>
          <w:bCs/>
        </w:rPr>
        <w:t>PS 19-07-01 ŽST Kunčice nad Labem, napájecí silnoproudé rozvody</w:t>
      </w:r>
      <w:r w:rsidRPr="00117233">
        <w:t xml:space="preserve">: PS řeší technologii nové rozvodny NN </w:t>
      </w:r>
      <w:r w:rsidR="0041283E" w:rsidRPr="00117233">
        <w:t>a</w:t>
      </w:r>
      <w:r w:rsidR="0041283E">
        <w:t> </w:t>
      </w:r>
      <w:r w:rsidRPr="00117233">
        <w:t xml:space="preserve">obsahuje hlavní rozváděč NN sestávající ze dvou polí RH2.1 </w:t>
      </w:r>
      <w:r w:rsidR="0041283E" w:rsidRPr="00117233">
        <w:t>a</w:t>
      </w:r>
      <w:r w:rsidR="0041283E">
        <w:t> </w:t>
      </w:r>
      <w:r w:rsidRPr="00117233">
        <w:t xml:space="preserve">RH2.2, </w:t>
      </w:r>
      <w:r w:rsidR="0041283E" w:rsidRPr="00117233">
        <w:t>a</w:t>
      </w:r>
      <w:r w:rsidR="0041283E">
        <w:t> </w:t>
      </w:r>
      <w:r w:rsidRPr="00117233">
        <w:t xml:space="preserve">slouží pro napájení všech zařízení sloužících pro provoz stanice (EOV, osvětlení, zabezpečovací zařízení, </w:t>
      </w:r>
      <w:r w:rsidR="0041283E" w:rsidRPr="00117233">
        <w:t>a</w:t>
      </w:r>
      <w:r w:rsidR="0041283E">
        <w:t> </w:t>
      </w:r>
      <w:r w:rsidRPr="00117233">
        <w:t>také pro napájení dalších zařízení napojených na</w:t>
      </w:r>
      <w:r w:rsidR="00D52AA4">
        <w:t> </w:t>
      </w:r>
      <w:r w:rsidRPr="00117233">
        <w:t xml:space="preserve">rozvody NN SŽ. Rozvaděč RH1 je napájený </w:t>
      </w:r>
      <w:r w:rsidR="0041283E" w:rsidRPr="00117233">
        <w:t>z</w:t>
      </w:r>
      <w:r w:rsidR="0041283E">
        <w:t> </w:t>
      </w:r>
      <w:r w:rsidRPr="00117233">
        <w:t xml:space="preserve">rozvaděče RH1 </w:t>
      </w:r>
      <w:r w:rsidR="0041283E" w:rsidRPr="00117233">
        <w:t>v</w:t>
      </w:r>
      <w:r w:rsidR="0041283E">
        <w:t> </w:t>
      </w:r>
      <w:r w:rsidRPr="00117233">
        <w:t xml:space="preserve">trafostanici. Součástí tohoto PS je také transformovna 35/0,4kV. </w:t>
      </w:r>
      <w:r w:rsidR="0041283E" w:rsidRPr="00117233">
        <w:t>V</w:t>
      </w:r>
      <w:r w:rsidR="0041283E">
        <w:t> </w:t>
      </w:r>
      <w:r w:rsidRPr="00117233">
        <w:t xml:space="preserve">rámci této etapy nebude provedeno začlenění silnoproudých technologií </w:t>
      </w:r>
      <w:r w:rsidR="0041283E" w:rsidRPr="00117233">
        <w:t>a</w:t>
      </w:r>
      <w:r w:rsidR="0041283E">
        <w:t> </w:t>
      </w:r>
      <w:r w:rsidRPr="00117233">
        <w:t xml:space="preserve">zařízení do systému DŘT </w:t>
      </w:r>
      <w:r w:rsidR="0041283E" w:rsidRPr="00117233">
        <w:t>a</w:t>
      </w:r>
      <w:r w:rsidR="0041283E">
        <w:t> </w:t>
      </w:r>
      <w:r w:rsidRPr="00117233">
        <w:t>DDTS.</w:t>
      </w:r>
      <w:r w:rsidR="00712141">
        <w:t xml:space="preserve"> </w:t>
      </w:r>
      <w:r w:rsidR="00712141" w:rsidRPr="007E52F8">
        <w:rPr>
          <w:b/>
          <w:bCs/>
        </w:rPr>
        <w:t>Požadavky na úpravy v rámci aktualizace PDPS viz část D.3.7 v STZ.</w:t>
      </w:r>
    </w:p>
    <w:p w14:paraId="19D0174D" w14:textId="77777777" w:rsidR="0069470F" w:rsidRDefault="0069470F" w:rsidP="0069470F">
      <w:pPr>
        <w:pStyle w:val="Nadpis2-2"/>
      </w:pPr>
      <w:bookmarkStart w:id="46" w:name="_Toc153873391"/>
      <w:r>
        <w:t>Železniční svršek</w:t>
      </w:r>
      <w:bookmarkEnd w:id="45"/>
      <w:bookmarkEnd w:id="46"/>
      <w:r>
        <w:t xml:space="preserve"> </w:t>
      </w:r>
    </w:p>
    <w:p w14:paraId="0D38DF2C" w14:textId="693A5A36" w:rsidR="00117233" w:rsidRPr="007E52F8" w:rsidRDefault="00117233" w:rsidP="0069470F">
      <w:pPr>
        <w:pStyle w:val="Text2-1"/>
        <w:rPr>
          <w:b/>
          <w:bCs/>
        </w:rPr>
      </w:pPr>
      <w:r w:rsidRPr="00117233">
        <w:rPr>
          <w:b/>
          <w:bCs/>
        </w:rPr>
        <w:t xml:space="preserve">SO 14-17-01 Stará Paka – Roztoky </w:t>
      </w:r>
      <w:r w:rsidR="0041283E" w:rsidRPr="00117233">
        <w:rPr>
          <w:b/>
          <w:bCs/>
        </w:rPr>
        <w:t>u</w:t>
      </w:r>
      <w:r w:rsidR="0041283E">
        <w:rPr>
          <w:b/>
          <w:bCs/>
        </w:rPr>
        <w:t> </w:t>
      </w:r>
      <w:r w:rsidRPr="00117233">
        <w:rPr>
          <w:b/>
          <w:bCs/>
        </w:rPr>
        <w:t>Jilemnice, železniční svršek</w:t>
      </w:r>
      <w:r w:rsidRPr="00117233">
        <w:t xml:space="preserve">: </w:t>
      </w:r>
      <w:r w:rsidR="0041283E" w:rsidRPr="00117233">
        <w:t>V</w:t>
      </w:r>
      <w:r w:rsidR="0041283E">
        <w:t> </w:t>
      </w:r>
      <w:r w:rsidRPr="00117233">
        <w:t xml:space="preserve">převážné části úseku celková rekonstrukce železničního svršku (pokládka nového kolejového roštu </w:t>
      </w:r>
      <w:r w:rsidR="0041283E" w:rsidRPr="00117233">
        <w:t>s</w:t>
      </w:r>
      <w:r w:rsidR="0041283E">
        <w:t> </w:t>
      </w:r>
      <w:r w:rsidRPr="00117233">
        <w:t xml:space="preserve">kolejnicemi 49E1 na betonových pražcích </w:t>
      </w:r>
      <w:r w:rsidR="0041283E" w:rsidRPr="00117233">
        <w:t>s</w:t>
      </w:r>
      <w:r w:rsidR="0041283E">
        <w:t> </w:t>
      </w:r>
      <w:r w:rsidRPr="00117233">
        <w:t xml:space="preserve">bezpodkladnicovým upevněním </w:t>
      </w:r>
      <w:r w:rsidR="0041283E" w:rsidRPr="00117233">
        <w:t>a</w:t>
      </w:r>
      <w:r w:rsidR="0041283E">
        <w:t> </w:t>
      </w:r>
      <w:r w:rsidRPr="00117233">
        <w:t xml:space="preserve">zřízení bezstykové koleje </w:t>
      </w:r>
      <w:r w:rsidR="0041283E" w:rsidRPr="00117233">
        <w:t>v</w:t>
      </w:r>
      <w:r w:rsidR="0041283E">
        <w:t> </w:t>
      </w:r>
      <w:r w:rsidRPr="00117233">
        <w:t xml:space="preserve">celé délce včetně osazení pražcových kotev). </w:t>
      </w:r>
      <w:r w:rsidR="00977BBC" w:rsidRPr="007E52F8">
        <w:rPr>
          <w:b/>
          <w:bCs/>
        </w:rPr>
        <w:t>Požadavky na</w:t>
      </w:r>
      <w:r w:rsidR="00D52AA4">
        <w:rPr>
          <w:b/>
          <w:bCs/>
        </w:rPr>
        <w:t> </w:t>
      </w:r>
      <w:r w:rsidR="00977BBC" w:rsidRPr="007E52F8">
        <w:rPr>
          <w:b/>
          <w:bCs/>
        </w:rPr>
        <w:t>úpravy v rámci aktualizace PDPS viz část E.1.1 v STZ.</w:t>
      </w:r>
    </w:p>
    <w:p w14:paraId="5F1AB6F1" w14:textId="25CA5C36" w:rsidR="0069470F" w:rsidRDefault="00117233" w:rsidP="0069470F">
      <w:pPr>
        <w:pStyle w:val="Text2-1"/>
      </w:pPr>
      <w:r w:rsidRPr="005C5DC5">
        <w:rPr>
          <w:b/>
          <w:bCs/>
        </w:rPr>
        <w:t xml:space="preserve">SO 90-17-01 Stará Paka – Trutnov hl. n., výstroj </w:t>
      </w:r>
      <w:r w:rsidR="0041283E" w:rsidRPr="005C5DC5">
        <w:rPr>
          <w:b/>
          <w:bCs/>
        </w:rPr>
        <w:t>a</w:t>
      </w:r>
      <w:r w:rsidR="0041283E">
        <w:rPr>
          <w:b/>
          <w:bCs/>
        </w:rPr>
        <w:t> </w:t>
      </w:r>
      <w:r w:rsidRPr="005C5DC5">
        <w:rPr>
          <w:b/>
          <w:bCs/>
        </w:rPr>
        <w:t>značení trati</w:t>
      </w:r>
      <w:r w:rsidRPr="00117233">
        <w:t xml:space="preserve">: </w:t>
      </w:r>
      <w:r w:rsidR="0041283E" w:rsidRPr="00117233">
        <w:t>V</w:t>
      </w:r>
      <w:r w:rsidR="0041283E">
        <w:t> </w:t>
      </w:r>
      <w:r w:rsidRPr="00117233">
        <w:t xml:space="preserve">rámci realizační dokumentace bude zpracována pouze část tohoto SO, která se bude týkat realizovaných úseků, tudíž pouze </w:t>
      </w:r>
      <w:r w:rsidR="0041283E" w:rsidRPr="00117233">
        <w:t>v</w:t>
      </w:r>
      <w:r w:rsidR="0041283E">
        <w:t> </w:t>
      </w:r>
      <w:r w:rsidRPr="00117233">
        <w:t xml:space="preserve">úseku Stará Paka – Roztoky </w:t>
      </w:r>
      <w:r w:rsidR="0041283E" w:rsidRPr="00117233">
        <w:t>u</w:t>
      </w:r>
      <w:r w:rsidR="0041283E">
        <w:t> </w:t>
      </w:r>
      <w:r w:rsidRPr="00117233">
        <w:t xml:space="preserve">Jilemnice </w:t>
      </w:r>
      <w:r w:rsidR="0041283E" w:rsidRPr="00117233">
        <w:t>a</w:t>
      </w:r>
      <w:r w:rsidR="0041283E">
        <w:t> </w:t>
      </w:r>
      <w:r w:rsidRPr="00117233">
        <w:t>ŽST Kunčice nad Labem.</w:t>
      </w:r>
    </w:p>
    <w:p w14:paraId="1EE930D1" w14:textId="77777777" w:rsidR="0069470F" w:rsidRDefault="0069470F" w:rsidP="0069470F">
      <w:pPr>
        <w:pStyle w:val="Nadpis2-2"/>
      </w:pPr>
      <w:bookmarkStart w:id="47" w:name="_Toc7077126"/>
      <w:bookmarkStart w:id="48" w:name="_Toc153873392"/>
      <w:r>
        <w:t>Železniční spodek</w:t>
      </w:r>
      <w:bookmarkEnd w:id="47"/>
      <w:bookmarkEnd w:id="48"/>
    </w:p>
    <w:p w14:paraId="700CB7D0" w14:textId="7A4AE1FD" w:rsidR="00117233" w:rsidRDefault="00117233" w:rsidP="00117233">
      <w:pPr>
        <w:pStyle w:val="Text2-1"/>
      </w:pPr>
      <w:r w:rsidRPr="00117233">
        <w:rPr>
          <w:b/>
          <w:bCs/>
        </w:rPr>
        <w:t xml:space="preserve">SO 14-16-01.1 Stará Paka – Roztoky </w:t>
      </w:r>
      <w:r w:rsidR="0041283E" w:rsidRPr="00117233">
        <w:rPr>
          <w:b/>
          <w:bCs/>
        </w:rPr>
        <w:t>u</w:t>
      </w:r>
      <w:r w:rsidR="0041283E">
        <w:rPr>
          <w:b/>
          <w:bCs/>
        </w:rPr>
        <w:t> </w:t>
      </w:r>
      <w:r w:rsidRPr="00117233">
        <w:rPr>
          <w:b/>
          <w:bCs/>
        </w:rPr>
        <w:t>Jilemnice, železniční spodek</w:t>
      </w:r>
      <w:r>
        <w:t xml:space="preserve">: Rekonstrukce železničního spodku je navržena </w:t>
      </w:r>
      <w:r w:rsidR="0041283E">
        <w:t>v </w:t>
      </w:r>
      <w:r>
        <w:t xml:space="preserve">celé délce kompletní rekonstrukce železničního svršku, navrženy jsou vrstvy štěrkodrti </w:t>
      </w:r>
      <w:r w:rsidR="0041283E">
        <w:t>a </w:t>
      </w:r>
      <w:r>
        <w:t xml:space="preserve">mechanické zlepšení podloží zapracováním kameniva frézou (viz </w:t>
      </w:r>
      <w:r>
        <w:lastRenderedPageBreak/>
        <w:t>níže). Navrženo je doplnění chybějícího odvodnění.</w:t>
      </w:r>
      <w:r w:rsidR="00977BBC">
        <w:t xml:space="preserve"> </w:t>
      </w:r>
      <w:r w:rsidR="00977BBC" w:rsidRPr="007E52F8">
        <w:rPr>
          <w:b/>
          <w:bCs/>
        </w:rPr>
        <w:t>Požadavky na úpravy v rámci aktualizace PDPS viz část E.1.1 v STZ.</w:t>
      </w:r>
    </w:p>
    <w:p w14:paraId="04C654F0" w14:textId="7174505A" w:rsidR="00117233" w:rsidRPr="007E52F8" w:rsidRDefault="00117233" w:rsidP="00117233">
      <w:pPr>
        <w:pStyle w:val="Text2-1"/>
        <w:rPr>
          <w:b/>
          <w:bCs/>
        </w:rPr>
      </w:pPr>
      <w:r w:rsidRPr="00117233">
        <w:rPr>
          <w:b/>
          <w:bCs/>
        </w:rPr>
        <w:t>SO 19-16-01 ŽST Kunčice nad Labem, železniční spodek</w:t>
      </w:r>
      <w:r>
        <w:t xml:space="preserve">: Hlavní náplní tohoto objektu je zřízení konstrukčních vrstev pražcového podloží, zesílených konstrukcí pražcového podloží </w:t>
      </w:r>
      <w:r w:rsidR="0041283E">
        <w:t>v </w:t>
      </w:r>
      <w:r>
        <w:t xml:space="preserve">místě propustku nebo přejezdu </w:t>
      </w:r>
      <w:r w:rsidR="0041283E">
        <w:t>a </w:t>
      </w:r>
      <w:r>
        <w:t xml:space="preserve">vybudování nového odvodňovacího systému tělesa železničního spodku. </w:t>
      </w:r>
      <w:r w:rsidR="00977BBC" w:rsidRPr="007E52F8">
        <w:rPr>
          <w:b/>
          <w:bCs/>
        </w:rPr>
        <w:t>Požadavky na úpravy v rámci aktualizace PDPS viz část E.1.1 v STZ.</w:t>
      </w:r>
    </w:p>
    <w:p w14:paraId="0D080BAB" w14:textId="46217DFD" w:rsidR="00117233" w:rsidRDefault="00117233" w:rsidP="00117233">
      <w:pPr>
        <w:pStyle w:val="Text2-1"/>
      </w:pPr>
      <w:r w:rsidRPr="00117233">
        <w:rPr>
          <w:b/>
          <w:bCs/>
        </w:rPr>
        <w:t xml:space="preserve">SO 19-16-01.1 Železniční propustek </w:t>
      </w:r>
      <w:r w:rsidR="0041283E" w:rsidRPr="00117233">
        <w:rPr>
          <w:b/>
          <w:bCs/>
        </w:rPr>
        <w:t>v</w:t>
      </w:r>
      <w:r w:rsidR="0041283E">
        <w:rPr>
          <w:b/>
          <w:bCs/>
        </w:rPr>
        <w:t> </w:t>
      </w:r>
      <w:r w:rsidRPr="00117233">
        <w:rPr>
          <w:b/>
          <w:bCs/>
        </w:rPr>
        <w:t>ev.</w:t>
      </w:r>
      <w:r w:rsidR="0041283E">
        <w:rPr>
          <w:b/>
          <w:bCs/>
        </w:rPr>
        <w:t> </w:t>
      </w:r>
      <w:r w:rsidR="0041283E" w:rsidRPr="00117233">
        <w:rPr>
          <w:b/>
          <w:bCs/>
        </w:rPr>
        <w:t>km</w:t>
      </w:r>
      <w:r w:rsidRPr="00117233">
        <w:rPr>
          <w:b/>
          <w:bCs/>
        </w:rPr>
        <w:t xml:space="preserve"> 97,186</w:t>
      </w:r>
      <w:r>
        <w:t xml:space="preserve">: Zatažení trouby </w:t>
      </w:r>
      <w:r w:rsidR="0041283E">
        <w:t>z </w:t>
      </w:r>
      <w:r>
        <w:t xml:space="preserve">vlnitého plechu (typu HelCor) do otvoru stávajícího propustku. </w:t>
      </w:r>
      <w:r w:rsidR="00977BBC" w:rsidRPr="00977BBC">
        <w:t>Na vtoku bude doplněno nové ŽB čelo, výtok bude řešen svahovým čelem s odlážděním lomovým kamenem.</w:t>
      </w:r>
      <w:r>
        <w:t xml:space="preserve"> Prostor mezi stávající </w:t>
      </w:r>
      <w:r w:rsidR="0041283E">
        <w:t>a </w:t>
      </w:r>
      <w:r>
        <w:t>novou konstrukcí bude vyplněn cementopopílkovou směsí.</w:t>
      </w:r>
    </w:p>
    <w:p w14:paraId="73027FAA" w14:textId="2942DAFD" w:rsidR="0069470F" w:rsidRDefault="0041283E" w:rsidP="00117233">
      <w:pPr>
        <w:pStyle w:val="Text2-1"/>
      </w:pPr>
      <w:r>
        <w:t>V </w:t>
      </w:r>
      <w:r w:rsidR="00117233">
        <w:t>rámci žel. spodku, při zpracování realizační dokumentace, budou nahrazeny návrhy mechanického zlepšení zemin podloží zapracováním kameniva frézou za zlepšení zemin hydraulickými silničními pojivy (HRB).</w:t>
      </w:r>
      <w:r w:rsidR="00403A1F">
        <w:t xml:space="preserve"> Požadavek platí pro SO 14-16-01 i SO 19-16-01.</w:t>
      </w:r>
    </w:p>
    <w:p w14:paraId="5CB0CA43" w14:textId="77777777" w:rsidR="0069470F" w:rsidRDefault="0069470F" w:rsidP="0069470F">
      <w:pPr>
        <w:pStyle w:val="Nadpis2-2"/>
      </w:pPr>
      <w:bookmarkStart w:id="49" w:name="_Toc7077128"/>
      <w:bookmarkStart w:id="50" w:name="_Toc153873393"/>
      <w:r>
        <w:t>Železniční přejezdy</w:t>
      </w:r>
      <w:bookmarkEnd w:id="49"/>
      <w:bookmarkEnd w:id="50"/>
    </w:p>
    <w:p w14:paraId="2855AA5B" w14:textId="4C8DC790" w:rsidR="005C5DC5" w:rsidRPr="005C5DC5" w:rsidRDefault="005C5DC5" w:rsidP="005C5DC5">
      <w:pPr>
        <w:pStyle w:val="Text2-1"/>
      </w:pPr>
      <w:r w:rsidRPr="005C5DC5">
        <w:rPr>
          <w:b/>
          <w:bCs/>
        </w:rPr>
        <w:t>SO 14-17-35 Žel. přejezd km 79,033</w:t>
      </w:r>
      <w:r w:rsidRPr="005C5DC5">
        <w:t xml:space="preserve">: Přejezdovou konstrukci tvoří ochranné kolejnice se štěrkovou výplní. Přejezdová konstrukce je celopryžová o délce 4,5 m, která je určena pro méně zatížené komunikace. V rámci realizační dokumentace budou upraveny dnešní normě nevyhovující poloměry zakružovacích oblouků lomu nivelety pozemní komunikace. </w:t>
      </w:r>
      <w:r w:rsidR="00712141" w:rsidRPr="007E52F8">
        <w:rPr>
          <w:b/>
          <w:bCs/>
        </w:rPr>
        <w:t>Požadavky na poloměry viz TZ SO</w:t>
      </w:r>
      <w:r w:rsidR="00712141" w:rsidRPr="007E52F8">
        <w:rPr>
          <w:color w:val="FF0000"/>
        </w:rPr>
        <w:t>.</w:t>
      </w:r>
    </w:p>
    <w:p w14:paraId="480CE92B" w14:textId="3006F3BC" w:rsidR="005C5DC5" w:rsidRPr="005C5DC5" w:rsidRDefault="005C5DC5" w:rsidP="005C5DC5">
      <w:pPr>
        <w:pStyle w:val="Text2-1"/>
      </w:pPr>
      <w:r w:rsidRPr="005C5DC5">
        <w:rPr>
          <w:b/>
          <w:bCs/>
        </w:rPr>
        <w:t>SO 14-17-36 Žel. přejezd km 79,586</w:t>
      </w:r>
      <w:r w:rsidRPr="005C5DC5">
        <w:t xml:space="preserve">: Přejezdová konstrukce je celopryžová o délce 4,5 m, která je určena pro méně zatížené komunikace. V rámci realizační dokumentace budou upraveny dnešní normě nevyhovující poloměry zakružovacích oblouků lomu nivelety pozemní komunikace. </w:t>
      </w:r>
      <w:r w:rsidR="00712141" w:rsidRPr="007E52F8">
        <w:rPr>
          <w:b/>
          <w:bCs/>
        </w:rPr>
        <w:t>Požadavky na poloměry viz TZ SO.</w:t>
      </w:r>
    </w:p>
    <w:p w14:paraId="49FB9B7B" w14:textId="7432E5B8" w:rsidR="005C5DC5" w:rsidRPr="007E52F8" w:rsidRDefault="005C5DC5" w:rsidP="005C5DC5">
      <w:pPr>
        <w:pStyle w:val="Text2-1"/>
        <w:rPr>
          <w:b/>
          <w:bCs/>
        </w:rPr>
      </w:pPr>
      <w:r w:rsidRPr="005C5DC5">
        <w:rPr>
          <w:b/>
          <w:bCs/>
        </w:rPr>
        <w:t>SO 14-17-38 Žel. přejezd km 80,388</w:t>
      </w:r>
      <w:r w:rsidRPr="005C5DC5">
        <w:t xml:space="preserve">: Součástí objektu je výměna stávajícího přejezdu z asfaltových vrstev za nový komplet z celopryžových panelů v délce 7,20 m. V rámci realizační dokumentace budou upraveny dnešní normě nevyhovující poloměry zakružovacích oblouků lomu nivelety pozemní komunikace. </w:t>
      </w:r>
      <w:r w:rsidR="00712141" w:rsidRPr="007E52F8">
        <w:rPr>
          <w:b/>
          <w:bCs/>
        </w:rPr>
        <w:t>Požadavky na poloměry viz TZ SO.</w:t>
      </w:r>
    </w:p>
    <w:p w14:paraId="2A13C81E" w14:textId="2B428FA7" w:rsidR="005C5DC5" w:rsidRPr="005C5DC5" w:rsidRDefault="0041283E" w:rsidP="005C5DC5">
      <w:pPr>
        <w:pStyle w:val="Text2-1"/>
      </w:pPr>
      <w:r w:rsidRPr="005C5DC5">
        <w:rPr>
          <w:b/>
          <w:bCs/>
        </w:rPr>
        <w:t>U</w:t>
      </w:r>
      <w:r>
        <w:rPr>
          <w:b/>
          <w:bCs/>
        </w:rPr>
        <w:t> </w:t>
      </w:r>
      <w:r w:rsidR="005C5DC5" w:rsidRPr="005C5DC5">
        <w:rPr>
          <w:b/>
          <w:bCs/>
        </w:rPr>
        <w:t>přejezdu v km 96,341 (P4517)</w:t>
      </w:r>
      <w:r w:rsidR="005C5DC5" w:rsidRPr="005C5DC5">
        <w:t xml:space="preserve"> </w:t>
      </w:r>
      <w:r>
        <w:t>v </w:t>
      </w:r>
      <w:r w:rsidR="005C5DC5" w:rsidRPr="005C5DC5">
        <w:t xml:space="preserve">rámci realizační dokumentace se vypracuje stavební připravenost chodníku přes přejezd, tj. mezi výstražníky. Dojde tak </w:t>
      </w:r>
      <w:r w:rsidRPr="005C5DC5">
        <w:t>k</w:t>
      </w:r>
      <w:r>
        <w:t> </w:t>
      </w:r>
      <w:r w:rsidR="005C5DC5" w:rsidRPr="005C5DC5">
        <w:t xml:space="preserve">odsunu výstražníků </w:t>
      </w:r>
      <w:r w:rsidRPr="005C5DC5">
        <w:t>A</w:t>
      </w:r>
      <w:r>
        <w:t> </w:t>
      </w:r>
      <w:r w:rsidR="005C5DC5" w:rsidRPr="005C5DC5">
        <w:t>a D.</w:t>
      </w:r>
    </w:p>
    <w:p w14:paraId="592F4005" w14:textId="77777777" w:rsidR="0069470F" w:rsidRDefault="0069470F" w:rsidP="0069470F">
      <w:pPr>
        <w:pStyle w:val="Nadpis2-2"/>
      </w:pPr>
      <w:bookmarkStart w:id="51" w:name="_Toc7077135"/>
      <w:bookmarkStart w:id="52" w:name="_Ref78529088"/>
      <w:bookmarkStart w:id="53" w:name="_Toc153873394"/>
      <w:r>
        <w:t>Pozemní stavební objekty</w:t>
      </w:r>
      <w:bookmarkEnd w:id="51"/>
      <w:bookmarkEnd w:id="52"/>
      <w:bookmarkEnd w:id="53"/>
    </w:p>
    <w:p w14:paraId="73E5ECB2" w14:textId="092155D4" w:rsidR="0059746D" w:rsidRPr="00A97215" w:rsidRDefault="0059746D" w:rsidP="00A97215">
      <w:pPr>
        <w:pStyle w:val="Text2-1"/>
      </w:pPr>
      <w:r w:rsidRPr="00A97215">
        <w:t xml:space="preserve">Zhotovitel při návrhu bude klást důraz na optimalizaci </w:t>
      </w:r>
      <w:r w:rsidR="0041283E" w:rsidRPr="00A97215">
        <w:t>a</w:t>
      </w:r>
      <w:r w:rsidR="0041283E">
        <w:t> </w:t>
      </w:r>
      <w:r w:rsidRPr="00A97215">
        <w:t xml:space="preserve">hospodárnost provozu s ohledem na dopad na životní prostředí – bude uvažováno využití „nových“ technologií </w:t>
      </w:r>
      <w:r w:rsidR="0041283E" w:rsidRPr="00A97215">
        <w:t>a</w:t>
      </w:r>
      <w:r w:rsidR="0041283E">
        <w:t> </w:t>
      </w:r>
      <w:r w:rsidRPr="00A97215">
        <w:t xml:space="preserve">obnovitelných zdrojů energie (např. tepelná čerpadla, rekuperace, střešní FVE, odolné bezúdržbové pláště budov, předokenní rolety či žaluzie). Při návrhu těchto opatření bude prokázána efektivita, hospodárnost </w:t>
      </w:r>
      <w:r w:rsidR="0041283E" w:rsidRPr="00A97215">
        <w:t>a</w:t>
      </w:r>
      <w:r w:rsidR="0041283E">
        <w:t> </w:t>
      </w:r>
      <w:r w:rsidRPr="00A97215">
        <w:t xml:space="preserve">účelnost vynaložených prostředků. </w:t>
      </w:r>
    </w:p>
    <w:p w14:paraId="659AA91A" w14:textId="041EECEF" w:rsidR="0069470F" w:rsidRDefault="0069470F" w:rsidP="0069470F">
      <w:pPr>
        <w:pStyle w:val="Nadpis2-2"/>
      </w:pPr>
      <w:bookmarkStart w:id="54" w:name="_Toc7077136"/>
      <w:bookmarkStart w:id="55" w:name="_Toc153873395"/>
      <w:r>
        <w:t xml:space="preserve">Trakční </w:t>
      </w:r>
      <w:r w:rsidR="0041283E">
        <w:t>a </w:t>
      </w:r>
      <w:r>
        <w:t>energická zařízení</w:t>
      </w:r>
      <w:bookmarkEnd w:id="54"/>
      <w:bookmarkEnd w:id="55"/>
    </w:p>
    <w:p w14:paraId="6E1B5861" w14:textId="77777777" w:rsidR="002D277F" w:rsidRPr="002D277F" w:rsidRDefault="002D277F" w:rsidP="002D277F">
      <w:pPr>
        <w:pStyle w:val="Text2-1"/>
        <w:rPr>
          <w:b/>
          <w:bCs/>
        </w:rPr>
      </w:pPr>
      <w:r w:rsidRPr="002D277F">
        <w:rPr>
          <w:b/>
          <w:bCs/>
        </w:rPr>
        <w:t xml:space="preserve">E.3.4 Ohřev výměn </w:t>
      </w:r>
    </w:p>
    <w:p w14:paraId="2A1A6DD0" w14:textId="78085732" w:rsidR="002D277F" w:rsidRPr="007E52F8" w:rsidRDefault="002D277F" w:rsidP="002D277F">
      <w:pPr>
        <w:pStyle w:val="Text2-1"/>
        <w:numPr>
          <w:ilvl w:val="0"/>
          <w:numId w:val="0"/>
        </w:numPr>
        <w:tabs>
          <w:tab w:val="left" w:pos="708"/>
        </w:tabs>
        <w:ind w:left="737"/>
        <w:rPr>
          <w:b/>
          <w:bCs/>
        </w:rPr>
      </w:pPr>
      <w:r w:rsidRPr="002D277F">
        <w:rPr>
          <w:b/>
          <w:bCs/>
        </w:rPr>
        <w:t>SO 19-06-01 ŽST Kunčice nad Labem, EOV</w:t>
      </w:r>
      <w:r w:rsidRPr="002D277F">
        <w:t xml:space="preserve">: Detailní řešení </w:t>
      </w:r>
      <w:r w:rsidRPr="002D277F">
        <w:rPr>
          <w:rFonts w:cs="Arial"/>
        </w:rPr>
        <w:t>jednotlivých</w:t>
      </w:r>
      <w:r w:rsidRPr="002D277F">
        <w:t xml:space="preserve"> objektů je řešeno </w:t>
      </w:r>
      <w:r w:rsidR="0041283E" w:rsidRPr="002D277F">
        <w:t>v</w:t>
      </w:r>
      <w:r w:rsidR="0041283E">
        <w:t> </w:t>
      </w:r>
      <w:r w:rsidRPr="002D277F">
        <w:t>části E.3.4 této PD.</w:t>
      </w:r>
      <w:r w:rsidR="00E74E1A">
        <w:t xml:space="preserve"> </w:t>
      </w:r>
      <w:r w:rsidR="00E74E1A" w:rsidRPr="007E52F8">
        <w:rPr>
          <w:b/>
          <w:bCs/>
        </w:rPr>
        <w:t>Požadavky na úpravy v rámci aktualizace PDPS viz část E.3.4 v STZ.</w:t>
      </w:r>
    </w:p>
    <w:p w14:paraId="52F37FAE" w14:textId="77777777" w:rsidR="002D277F" w:rsidRPr="002D277F" w:rsidRDefault="002D277F" w:rsidP="002D277F">
      <w:pPr>
        <w:pStyle w:val="Text2-1"/>
        <w:rPr>
          <w:b/>
          <w:bCs/>
        </w:rPr>
      </w:pPr>
      <w:r w:rsidRPr="002D277F">
        <w:rPr>
          <w:b/>
          <w:bCs/>
        </w:rPr>
        <w:t>E.3.6 Rozvody vn, nn, osvětlení a dálkové ovládání odpojovačů</w:t>
      </w:r>
    </w:p>
    <w:p w14:paraId="29EF8B4B" w14:textId="73B09765" w:rsidR="002D277F" w:rsidRPr="007E52F8" w:rsidRDefault="002D277F" w:rsidP="002D277F">
      <w:pPr>
        <w:pStyle w:val="Text2-1"/>
        <w:numPr>
          <w:ilvl w:val="0"/>
          <w:numId w:val="0"/>
        </w:numPr>
        <w:tabs>
          <w:tab w:val="left" w:pos="708"/>
        </w:tabs>
        <w:ind w:left="737"/>
        <w:rPr>
          <w:b/>
          <w:bCs/>
        </w:rPr>
      </w:pPr>
      <w:r w:rsidRPr="002D277F">
        <w:rPr>
          <w:b/>
          <w:bCs/>
        </w:rPr>
        <w:t>SO</w:t>
      </w:r>
      <w:r w:rsidR="00D52AA4">
        <w:rPr>
          <w:b/>
          <w:bCs/>
        </w:rPr>
        <w:t> </w:t>
      </w:r>
      <w:r w:rsidRPr="002D277F">
        <w:rPr>
          <w:b/>
          <w:bCs/>
        </w:rPr>
        <w:t>14-06-51 Zast. Bělá u Staré Paky, úprava rozvodů nn a osvětlení, SO</w:t>
      </w:r>
      <w:r w:rsidR="00D52AA4">
        <w:rPr>
          <w:b/>
          <w:bCs/>
        </w:rPr>
        <w:t> </w:t>
      </w:r>
      <w:r w:rsidRPr="002D277F">
        <w:rPr>
          <w:b/>
          <w:bCs/>
        </w:rPr>
        <w:t>14</w:t>
      </w:r>
      <w:r w:rsidR="00D52AA4">
        <w:rPr>
          <w:b/>
          <w:bCs/>
        </w:rPr>
        <w:noBreakHyphen/>
      </w:r>
      <w:r w:rsidRPr="002D277F">
        <w:rPr>
          <w:b/>
          <w:bCs/>
        </w:rPr>
        <w:t>06</w:t>
      </w:r>
      <w:r w:rsidR="00D52AA4">
        <w:rPr>
          <w:b/>
          <w:bCs/>
        </w:rPr>
        <w:noBreakHyphen/>
      </w:r>
      <w:r w:rsidRPr="002D277F">
        <w:rPr>
          <w:b/>
          <w:bCs/>
        </w:rPr>
        <w:t xml:space="preserve">52 Zast. Tample, úprava rozvodů nn a osvětlení, SO 14-21-01 Zast. Bělá, přípojka NN </w:t>
      </w:r>
      <w:r w:rsidRPr="002D277F">
        <w:rPr>
          <w:b/>
          <w:bCs/>
        </w:rPr>
        <w:lastRenderedPageBreak/>
        <w:t>pro zast. – ČEZ, SO 14-21-02 Přeložka kabelů VO Stará Paka, SO 19-06-51 ŽST Kunčice nad Labem, úprava rozvodů nn a osvětlen</w:t>
      </w:r>
      <w:r w:rsidRPr="002D277F">
        <w:t xml:space="preserve">í: </w:t>
      </w:r>
      <w:r w:rsidR="0041283E" w:rsidRPr="002D277F">
        <w:t>V</w:t>
      </w:r>
      <w:r w:rsidR="0041283E">
        <w:t> </w:t>
      </w:r>
      <w:r w:rsidRPr="002D277F">
        <w:t xml:space="preserve">rámci rekonstrukce NN </w:t>
      </w:r>
      <w:r w:rsidR="0041283E" w:rsidRPr="002D277F">
        <w:t>a</w:t>
      </w:r>
      <w:r w:rsidR="0041283E">
        <w:t> </w:t>
      </w:r>
      <w:r w:rsidRPr="002D277F">
        <w:t xml:space="preserve">osvětlení dojde na jednotlivých zastávkách </w:t>
      </w:r>
      <w:r w:rsidR="0041283E" w:rsidRPr="002D277F">
        <w:t>a</w:t>
      </w:r>
      <w:r w:rsidR="0041283E">
        <w:t> </w:t>
      </w:r>
      <w:r w:rsidRPr="002D277F">
        <w:t xml:space="preserve">železniční stanici </w:t>
      </w:r>
      <w:r w:rsidR="0041283E" w:rsidRPr="002D277F">
        <w:t>k</w:t>
      </w:r>
      <w:r w:rsidR="0041283E">
        <w:t> </w:t>
      </w:r>
      <w:r w:rsidRPr="002D277F">
        <w:t xml:space="preserve">celkové výměně osvětlení. Osvětlení zastávek bude </w:t>
      </w:r>
      <w:r w:rsidR="0041283E" w:rsidRPr="002D277F">
        <w:t>v</w:t>
      </w:r>
      <w:r w:rsidR="0041283E">
        <w:t> </w:t>
      </w:r>
      <w:r w:rsidRPr="002D277F">
        <w:t xml:space="preserve">rámci etapy </w:t>
      </w:r>
      <w:r w:rsidR="0041283E" w:rsidRPr="002D277F">
        <w:t>0.</w:t>
      </w:r>
      <w:r w:rsidR="0041283E">
        <w:t> </w:t>
      </w:r>
      <w:r w:rsidR="0041283E" w:rsidRPr="002D277F">
        <w:t>v</w:t>
      </w:r>
      <w:r w:rsidR="0041283E">
        <w:t> </w:t>
      </w:r>
      <w:r w:rsidRPr="002D277F">
        <w:t xml:space="preserve">automatickém režimu bez začlenění osvětlení do systému DDTS ŽDC, resp. TDS. </w:t>
      </w:r>
      <w:r w:rsidR="0041283E" w:rsidRPr="002D277F">
        <w:t>V</w:t>
      </w:r>
      <w:r w:rsidR="0041283E">
        <w:t> </w:t>
      </w:r>
      <w:r w:rsidRPr="002D277F">
        <w:t xml:space="preserve">ŽST Kunčice </w:t>
      </w:r>
      <w:r w:rsidR="0041283E" w:rsidRPr="002D277F">
        <w:t>n.</w:t>
      </w:r>
      <w:r w:rsidR="0041283E">
        <w:t> </w:t>
      </w:r>
      <w:r w:rsidR="0041283E" w:rsidRPr="002D277F">
        <w:t>L.</w:t>
      </w:r>
      <w:r w:rsidR="0041283E">
        <w:t> </w:t>
      </w:r>
      <w:r w:rsidRPr="002D277F">
        <w:t xml:space="preserve">bude </w:t>
      </w:r>
      <w:r w:rsidR="0041283E" w:rsidRPr="002D277F">
        <w:t>v</w:t>
      </w:r>
      <w:r w:rsidR="0041283E">
        <w:t> </w:t>
      </w:r>
      <w:r w:rsidRPr="002D277F">
        <w:t xml:space="preserve">rámci SO 19-06-01 instalován do obsazené DK nadřazený ovladač MSU pro EOV </w:t>
      </w:r>
      <w:r w:rsidR="0041283E" w:rsidRPr="002D277F">
        <w:t>a</w:t>
      </w:r>
      <w:r w:rsidR="0041283E">
        <w:t> </w:t>
      </w:r>
      <w:r w:rsidRPr="002D277F">
        <w:t>osvětlení ve stanici.</w:t>
      </w:r>
      <w:r w:rsidR="00E74E1A">
        <w:t xml:space="preserve"> </w:t>
      </w:r>
      <w:r w:rsidR="00E74E1A" w:rsidRPr="007E52F8">
        <w:rPr>
          <w:b/>
          <w:bCs/>
        </w:rPr>
        <w:t>Požadavky na úpravy v rámci aktualizace PDPS viz část E.3.6 v STZ.</w:t>
      </w:r>
    </w:p>
    <w:p w14:paraId="3831826F" w14:textId="381164FE" w:rsidR="002D277F" w:rsidRPr="002D277F" w:rsidRDefault="0041283E" w:rsidP="002D277F">
      <w:pPr>
        <w:pStyle w:val="Text2-1"/>
      </w:pPr>
      <w:r w:rsidRPr="002D277F">
        <w:t>V</w:t>
      </w:r>
      <w:r>
        <w:t> </w:t>
      </w:r>
      <w:r w:rsidR="002D277F" w:rsidRPr="002D277F">
        <w:t xml:space="preserve">rámci rekonstrukce rozvodů NN dojde </w:t>
      </w:r>
      <w:r w:rsidRPr="002D277F">
        <w:t>k</w:t>
      </w:r>
      <w:r>
        <w:t> </w:t>
      </w:r>
      <w:r w:rsidR="002D277F" w:rsidRPr="002D277F">
        <w:t xml:space="preserve">celkové rekonstrukci jak venkovních kabelových rozvodů, tak </w:t>
      </w:r>
      <w:r w:rsidRPr="002D277F">
        <w:t>i</w:t>
      </w:r>
      <w:r>
        <w:t> </w:t>
      </w:r>
      <w:r w:rsidR="002D277F" w:rsidRPr="002D277F">
        <w:t xml:space="preserve">hlavních </w:t>
      </w:r>
      <w:r w:rsidRPr="002D277F">
        <w:t>a</w:t>
      </w:r>
      <w:r>
        <w:t> </w:t>
      </w:r>
      <w:r w:rsidR="002D277F" w:rsidRPr="002D277F">
        <w:t xml:space="preserve">podružných rozvaděčů </w:t>
      </w:r>
      <w:r w:rsidRPr="002D277F">
        <w:t>a</w:t>
      </w:r>
      <w:r>
        <w:t> </w:t>
      </w:r>
      <w:r w:rsidR="002D277F" w:rsidRPr="002D277F">
        <w:t xml:space="preserve">rozvoden NN. </w:t>
      </w:r>
      <w:r w:rsidRPr="002D277F">
        <w:t>V</w:t>
      </w:r>
      <w:r>
        <w:t> </w:t>
      </w:r>
      <w:r w:rsidR="002D277F" w:rsidRPr="002D277F">
        <w:t xml:space="preserve">rámci rekonstrukce bude provedeno </w:t>
      </w:r>
      <w:r w:rsidRPr="002D277F">
        <w:t>i</w:t>
      </w:r>
      <w:r>
        <w:t> </w:t>
      </w:r>
      <w:r w:rsidR="002D277F" w:rsidRPr="002D277F">
        <w:t xml:space="preserve">napájení zabezpečovacího zařízení jednotlivých přejezdů. Detailní řešení jednotlivých objektů je řešeno </w:t>
      </w:r>
      <w:r w:rsidRPr="002D277F">
        <w:t>v</w:t>
      </w:r>
      <w:r>
        <w:t> </w:t>
      </w:r>
      <w:r w:rsidR="002D277F" w:rsidRPr="002D277F">
        <w:t>části E.3.6 této PD.</w:t>
      </w:r>
    </w:p>
    <w:p w14:paraId="7B4478F6" w14:textId="77777777" w:rsidR="0069470F" w:rsidRDefault="0069470F" w:rsidP="0069470F">
      <w:pPr>
        <w:pStyle w:val="Nadpis2-2"/>
      </w:pPr>
      <w:bookmarkStart w:id="56" w:name="_Toc7077137"/>
      <w:bookmarkStart w:id="57" w:name="_Toc153873396"/>
      <w:r>
        <w:t>Vyzískaný materiál</w:t>
      </w:r>
      <w:bookmarkEnd w:id="56"/>
      <w:bookmarkEnd w:id="57"/>
    </w:p>
    <w:p w14:paraId="2CA75CE1" w14:textId="5C294076" w:rsidR="002D277F" w:rsidRPr="002D277F" w:rsidRDefault="002D277F" w:rsidP="002D277F">
      <w:pPr>
        <w:pStyle w:val="Text2-1"/>
      </w:pPr>
      <w:bookmarkStart w:id="58" w:name="_Toc7077138"/>
      <w:r w:rsidRPr="002D277F">
        <w:t xml:space="preserve">Vyzískaný materiál je popsán v části B.3.7 </w:t>
      </w:r>
      <w:r w:rsidR="0041283E" w:rsidRPr="002D277F">
        <w:t>a</w:t>
      </w:r>
      <w:r w:rsidR="0041283E">
        <w:t> </w:t>
      </w:r>
      <w:r w:rsidRPr="002D277F">
        <w:t>v části SO 90-90</w:t>
      </w:r>
      <w:r w:rsidR="004C0AA9">
        <w:t xml:space="preserve"> viz Tabulka č.1</w:t>
      </w:r>
      <w:r w:rsidR="009A7243">
        <w:t xml:space="preserve"> – Tabulka č.8</w:t>
      </w:r>
      <w:r w:rsidRPr="002D277F">
        <w:t>.</w:t>
      </w:r>
    </w:p>
    <w:p w14:paraId="3EBEC6ED" w14:textId="77777777" w:rsidR="0069470F" w:rsidRDefault="0069470F" w:rsidP="0069470F">
      <w:pPr>
        <w:pStyle w:val="Nadpis2-2"/>
      </w:pPr>
      <w:bookmarkStart w:id="59" w:name="_Toc153873397"/>
      <w:r>
        <w:t>Životní prostředí</w:t>
      </w:r>
      <w:bookmarkEnd w:id="59"/>
      <w:r>
        <w:t xml:space="preserve"> </w:t>
      </w:r>
      <w:bookmarkEnd w:id="58"/>
    </w:p>
    <w:p w14:paraId="37E24E8F" w14:textId="77777777" w:rsidR="00B517EE" w:rsidRPr="00F2473E" w:rsidRDefault="00B517EE" w:rsidP="0005426C">
      <w:pPr>
        <w:pStyle w:val="Text2-1"/>
        <w:keepNext/>
        <w:numPr>
          <w:ilvl w:val="2"/>
          <w:numId w:val="7"/>
        </w:numPr>
      </w:pPr>
      <w:r w:rsidRPr="00F2473E">
        <w:rPr>
          <w:b/>
        </w:rPr>
        <w:t xml:space="preserve">Nakládání s odpady během zhotovení stavby </w:t>
      </w:r>
    </w:p>
    <w:p w14:paraId="7FECA354" w14:textId="39975E15" w:rsidR="00603F9F" w:rsidRPr="007444EC" w:rsidRDefault="00603F9F" w:rsidP="008974EE">
      <w:pPr>
        <w:pStyle w:val="Text2-2"/>
        <w:rPr>
          <w:rStyle w:val="Tun"/>
          <w:b w:val="0"/>
        </w:rPr>
      </w:pPr>
      <w:r w:rsidRPr="007444EC">
        <w:rPr>
          <w:rStyle w:val="Tun"/>
          <w:b w:val="0"/>
        </w:rPr>
        <w:t xml:space="preserve">Zhotovitel se zavazuje zajistit převzorkování těženého kameniva kolejového lože, výkopových zemin ze stavby </w:t>
      </w:r>
      <w:r w:rsidR="0041283E" w:rsidRPr="007444EC">
        <w:rPr>
          <w:rStyle w:val="Tun"/>
          <w:b w:val="0"/>
        </w:rPr>
        <w:t>a</w:t>
      </w:r>
      <w:r w:rsidR="0041283E">
        <w:rPr>
          <w:rStyle w:val="Tun"/>
          <w:b w:val="0"/>
        </w:rPr>
        <w:t> </w:t>
      </w:r>
      <w:r w:rsidRPr="007444EC">
        <w:rPr>
          <w:rStyle w:val="Tun"/>
          <w:b w:val="0"/>
        </w:rPr>
        <w:t xml:space="preserve">dalších druhotných materiálů, stavebních </w:t>
      </w:r>
      <w:r w:rsidR="0041283E" w:rsidRPr="007444EC">
        <w:rPr>
          <w:rStyle w:val="Tun"/>
          <w:b w:val="0"/>
        </w:rPr>
        <w:t>a</w:t>
      </w:r>
      <w:r w:rsidR="0041283E">
        <w:rPr>
          <w:rStyle w:val="Tun"/>
          <w:b w:val="0"/>
        </w:rPr>
        <w:t> </w:t>
      </w:r>
      <w:r w:rsidRPr="007444EC">
        <w:rPr>
          <w:rStyle w:val="Tun"/>
          <w:b w:val="0"/>
        </w:rPr>
        <w:t xml:space="preserve">demoličních odpadů, kde je </w:t>
      </w:r>
      <w:r w:rsidR="0041283E" w:rsidRPr="007444EC">
        <w:rPr>
          <w:rStyle w:val="Tun"/>
          <w:b w:val="0"/>
        </w:rPr>
        <w:t>v</w:t>
      </w:r>
      <w:r w:rsidR="0041283E">
        <w:rPr>
          <w:rStyle w:val="Tun"/>
          <w:b w:val="0"/>
        </w:rPr>
        <w:t> </w:t>
      </w:r>
      <w:r w:rsidRPr="007444EC">
        <w:rPr>
          <w:rStyle w:val="Tun"/>
          <w:b w:val="0"/>
        </w:rPr>
        <w:t xml:space="preserve">rámci jejich kategorizace vzorkování vyžadováno. Na základě zjištěných hodnot </w:t>
      </w:r>
      <w:r w:rsidR="0041283E" w:rsidRPr="007444EC">
        <w:rPr>
          <w:rStyle w:val="Tun"/>
          <w:b w:val="0"/>
        </w:rPr>
        <w:t>z</w:t>
      </w:r>
      <w:r w:rsidR="0041283E">
        <w:rPr>
          <w:rStyle w:val="Tun"/>
          <w:b w:val="0"/>
        </w:rPr>
        <w:t> </w:t>
      </w:r>
      <w:r w:rsidRPr="007444EC">
        <w:rPr>
          <w:rStyle w:val="Tun"/>
          <w:b w:val="0"/>
        </w:rPr>
        <w:t xml:space="preserve">provedeného vzorkování v Projektové dokumentace </w:t>
      </w:r>
      <w:r w:rsidR="0041283E" w:rsidRPr="007444EC">
        <w:rPr>
          <w:rStyle w:val="Tun"/>
          <w:b w:val="0"/>
        </w:rPr>
        <w:t>a</w:t>
      </w:r>
      <w:r w:rsidR="0041283E">
        <w:rPr>
          <w:rStyle w:val="Tun"/>
          <w:b w:val="0"/>
        </w:rPr>
        <w:t> </w:t>
      </w:r>
      <w:r w:rsidRPr="007444EC">
        <w:rPr>
          <w:rStyle w:val="Tun"/>
          <w:b w:val="0"/>
        </w:rPr>
        <w:t xml:space="preserve">realizace Zhotovitel zabezpečí maximální využití těžených materiálů kolejového lože </w:t>
      </w:r>
      <w:r w:rsidR="0041283E" w:rsidRPr="007444EC">
        <w:rPr>
          <w:rStyle w:val="Tun"/>
          <w:b w:val="0"/>
        </w:rPr>
        <w:t>a</w:t>
      </w:r>
      <w:r w:rsidR="0041283E">
        <w:rPr>
          <w:rStyle w:val="Tun"/>
          <w:b w:val="0"/>
        </w:rPr>
        <w:t> </w:t>
      </w:r>
      <w:r w:rsidRPr="007444EC">
        <w:rPr>
          <w:rStyle w:val="Tun"/>
          <w:b w:val="0"/>
        </w:rPr>
        <w:t xml:space="preserve">výkopových zemin </w:t>
      </w:r>
      <w:r w:rsidR="0041283E" w:rsidRPr="007444EC">
        <w:rPr>
          <w:rStyle w:val="Tun"/>
          <w:b w:val="0"/>
        </w:rPr>
        <w:t>v</w:t>
      </w:r>
      <w:r w:rsidR="0041283E">
        <w:rPr>
          <w:rStyle w:val="Tun"/>
          <w:b w:val="0"/>
        </w:rPr>
        <w:t> </w:t>
      </w:r>
      <w:r w:rsidRPr="007444EC">
        <w:rPr>
          <w:rStyle w:val="Tun"/>
          <w:b w:val="0"/>
        </w:rPr>
        <w:t>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w:t>
      </w:r>
      <w:r w:rsidR="0041283E" w:rsidRPr="007444EC">
        <w:rPr>
          <w:rStyle w:val="Tun"/>
          <w:b w:val="0"/>
        </w:rPr>
        <w:t>a</w:t>
      </w:r>
      <w:r w:rsidR="0041283E">
        <w:rPr>
          <w:rStyle w:val="Tun"/>
          <w:b w:val="0"/>
        </w:rPr>
        <w:t> </w:t>
      </w:r>
      <w:r w:rsidRPr="007444EC">
        <w:rPr>
          <w:rStyle w:val="Tun"/>
          <w:b w:val="0"/>
        </w:rPr>
        <w:t xml:space="preserve">demoličních odpadů </w:t>
      </w:r>
      <w:r w:rsidR="0041283E" w:rsidRPr="007444EC">
        <w:rPr>
          <w:rStyle w:val="Tun"/>
          <w:b w:val="0"/>
        </w:rPr>
        <w:t>v</w:t>
      </w:r>
      <w:r w:rsidR="0041283E">
        <w:rPr>
          <w:rStyle w:val="Tun"/>
          <w:b w:val="0"/>
        </w:rPr>
        <w:t> </w:t>
      </w:r>
      <w:r w:rsidRPr="007444EC">
        <w:rPr>
          <w:rStyle w:val="Tun"/>
          <w:b w:val="0"/>
        </w:rPr>
        <w:t xml:space="preserve">rámci přípravy </w:t>
      </w:r>
      <w:r w:rsidR="0041283E" w:rsidRPr="007444EC">
        <w:rPr>
          <w:rStyle w:val="Tun"/>
          <w:b w:val="0"/>
        </w:rPr>
        <w:t>a</w:t>
      </w:r>
      <w:r w:rsidR="0041283E">
        <w:rPr>
          <w:rStyle w:val="Tun"/>
          <w:b w:val="0"/>
        </w:rPr>
        <w:t> </w:t>
      </w:r>
      <w:r w:rsidRPr="007444EC">
        <w:rPr>
          <w:rStyle w:val="Tun"/>
          <w:b w:val="0"/>
        </w:rPr>
        <w:t>realizace staveb, který je přílohou B.3 směrnice SŽ SM096.</w:t>
      </w:r>
    </w:p>
    <w:p w14:paraId="2A9F4F8D" w14:textId="54CBCD6A"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w:t>
      </w:r>
      <w:r w:rsidR="0041283E" w:rsidRPr="00B65ECD">
        <w:rPr>
          <w:rStyle w:val="Tun"/>
        </w:rPr>
        <w:t>č.</w:t>
      </w:r>
      <w:r w:rsidR="0041283E">
        <w:rPr>
          <w:rStyle w:val="Tun"/>
        </w:rPr>
        <w:t> </w:t>
      </w:r>
      <w:r w:rsidRPr="00B65ECD">
        <w:rPr>
          <w:rStyle w:val="Tun"/>
        </w:rPr>
        <w:t xml:space="preserve">17) </w:t>
      </w:r>
      <w:r w:rsidRPr="00ED616D">
        <w:rPr>
          <w:rStyle w:val="Tun"/>
        </w:rPr>
        <w:t>v co největší možné míře recyklovat.</w:t>
      </w:r>
      <w:r w:rsidRPr="00ED616D">
        <w:rPr>
          <w:rStyle w:val="Tun"/>
          <w:b w:val="0"/>
        </w:rPr>
        <w:t xml:space="preserve"> </w:t>
      </w:r>
      <w:r w:rsidR="00E716C5" w:rsidRPr="00CC3280">
        <w:rPr>
          <w:rStyle w:val="Tun"/>
          <w:b w:val="0"/>
        </w:rPr>
        <w:t xml:space="preserve">Vytěžená zemina se recykluje, ale nespadá do procesu výpočtu pro recyklaci stavebního </w:t>
      </w:r>
      <w:r w:rsidR="0041283E" w:rsidRPr="00CC3280">
        <w:rPr>
          <w:rStyle w:val="Tun"/>
          <w:b w:val="0"/>
        </w:rPr>
        <w:t>a</w:t>
      </w:r>
      <w:r w:rsidR="0041283E">
        <w:rPr>
          <w:rStyle w:val="Tun"/>
          <w:b w:val="0"/>
        </w:rPr>
        <w:t> </w:t>
      </w:r>
      <w:r w:rsidR="00E716C5" w:rsidRPr="00CC3280">
        <w:rPr>
          <w:rStyle w:val="Tun"/>
          <w:b w:val="0"/>
        </w:rPr>
        <w:t>demoličního odpadu.</w:t>
      </w:r>
      <w:r w:rsidRPr="00ED616D">
        <w:rPr>
          <w:rStyle w:val="Tun"/>
          <w:b w:val="0"/>
        </w:rPr>
        <w:t xml:space="preserve"> 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 xml:space="preserve">se stavebním </w:t>
      </w:r>
      <w:r w:rsidR="0041283E" w:rsidRPr="00ED616D">
        <w:rPr>
          <w:rStyle w:val="Tun"/>
        </w:rPr>
        <w:t>a</w:t>
      </w:r>
      <w:r w:rsidR="0041283E">
        <w:rPr>
          <w:rStyle w:val="Tun"/>
        </w:rPr>
        <w:t> </w:t>
      </w:r>
      <w:r w:rsidRPr="00ED616D">
        <w:rPr>
          <w:rStyle w:val="Tun"/>
        </w:rPr>
        <w:t>demoličním odpadem</w:t>
      </w:r>
      <w:r w:rsidRPr="00ED616D">
        <w:rPr>
          <w:rStyle w:val="Tun"/>
          <w:b w:val="0"/>
        </w:rPr>
        <w:t xml:space="preserve"> </w:t>
      </w:r>
      <w:r w:rsidRPr="001E6925">
        <w:rPr>
          <w:rStyle w:val="Tun"/>
          <w:b w:val="0"/>
          <w:i/>
        </w:rPr>
        <w:t xml:space="preserve">(s katalogovými čísly odpadů: 17 01 01 Beton; 17 01 02 Cihly; 17 01 03 Tašky </w:t>
      </w:r>
      <w:r w:rsidR="0041283E" w:rsidRPr="001E6925">
        <w:rPr>
          <w:rStyle w:val="Tun"/>
          <w:b w:val="0"/>
          <w:i/>
        </w:rPr>
        <w:t>a</w:t>
      </w:r>
      <w:r w:rsidR="0041283E">
        <w:rPr>
          <w:rStyle w:val="Tun"/>
          <w:b w:val="0"/>
          <w:i/>
        </w:rPr>
        <w:t> </w:t>
      </w:r>
      <w:r w:rsidRPr="001E6925">
        <w:rPr>
          <w:rStyle w:val="Tun"/>
          <w:b w:val="0"/>
          <w:i/>
        </w:rPr>
        <w:t xml:space="preserve">keramické výrobky; 17 01 07 Směsi nebo oddělené frakce betonu, cihel, tašek </w:t>
      </w:r>
      <w:r w:rsidR="0041283E" w:rsidRPr="001E6925">
        <w:rPr>
          <w:rStyle w:val="Tun"/>
          <w:b w:val="0"/>
          <w:i/>
        </w:rPr>
        <w:t>a</w:t>
      </w:r>
      <w:r w:rsidR="0041283E">
        <w:rPr>
          <w:rStyle w:val="Tun"/>
          <w:b w:val="0"/>
          <w:i/>
        </w:rPr>
        <w:t> </w:t>
      </w:r>
      <w:r w:rsidRPr="001E6925">
        <w:rPr>
          <w:rStyle w:val="Tun"/>
          <w:b w:val="0"/>
          <w:i/>
        </w:rPr>
        <w:t>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w:t>
      </w:r>
      <w:r w:rsidR="0041283E">
        <w:rPr>
          <w:rStyle w:val="Tun"/>
          <w:b w:val="0"/>
          <w:i/>
        </w:rPr>
        <w:t xml:space="preserve"> </w:t>
      </w:r>
      <w:r w:rsidRPr="001E6925">
        <w:rPr>
          <w:rStyle w:val="Tun"/>
          <w:b w:val="0"/>
          <w:i/>
        </w:rPr>
        <w:t xml:space="preserve">17 05 08 Štěrk ze železničního svršku neuvedený pod číslem 17 05 07; 17 06 04 Izolační materiály neuvedené pod čísly 17 06 01 </w:t>
      </w:r>
      <w:r w:rsidR="0041283E" w:rsidRPr="001E6925">
        <w:rPr>
          <w:rStyle w:val="Tun"/>
          <w:b w:val="0"/>
          <w:i/>
        </w:rPr>
        <w:t>a</w:t>
      </w:r>
      <w:r w:rsidR="0041283E">
        <w:rPr>
          <w:rStyle w:val="Tun"/>
          <w:b w:val="0"/>
          <w:i/>
        </w:rPr>
        <w:t> </w:t>
      </w:r>
      <w:r w:rsidRPr="001E6925">
        <w:rPr>
          <w:rStyle w:val="Tun"/>
          <w:b w:val="0"/>
          <w:i/>
        </w:rPr>
        <w:t>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 xml:space="preserve">stavební </w:t>
      </w:r>
      <w:r w:rsidR="0041283E" w:rsidRPr="00ED616D">
        <w:rPr>
          <w:rStyle w:val="Tun"/>
        </w:rPr>
        <w:t>a</w:t>
      </w:r>
      <w:r w:rsidR="0041283E">
        <w:rPr>
          <w:rStyle w:val="Tun"/>
        </w:rPr>
        <w:t> </w:t>
      </w:r>
      <w:r w:rsidRPr="00ED616D">
        <w:rPr>
          <w:rStyle w:val="Tun"/>
        </w:rPr>
        <w:t>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w:t>
      </w:r>
      <w:r w:rsidR="0041283E" w:rsidRPr="00ED616D">
        <w:rPr>
          <w:rStyle w:val="Tun"/>
          <w:b w:val="0"/>
        </w:rPr>
        <w:t>v</w:t>
      </w:r>
      <w:r w:rsidR="0041283E">
        <w:rPr>
          <w:rStyle w:val="Tun"/>
          <w:b w:val="0"/>
        </w:rPr>
        <w:t> </w:t>
      </w:r>
      <w:r w:rsidRPr="00ED616D">
        <w:rPr>
          <w:rStyle w:val="Tun"/>
          <w:b w:val="0"/>
        </w:rPr>
        <w:t xml:space="preserve">případě kdy nedojde </w:t>
      </w:r>
      <w:r w:rsidR="0041283E" w:rsidRPr="00ED616D">
        <w:rPr>
          <w:rStyle w:val="Tun"/>
          <w:b w:val="0"/>
        </w:rPr>
        <w:t>k</w:t>
      </w:r>
      <w:r w:rsidR="0041283E">
        <w:rPr>
          <w:rStyle w:val="Tun"/>
          <w:b w:val="0"/>
        </w:rPr>
        <w:t> </w:t>
      </w:r>
      <w:r w:rsidRPr="00ED616D">
        <w:rPr>
          <w:rStyle w:val="Tun"/>
          <w:b w:val="0"/>
        </w:rPr>
        <w:t xml:space="preserve">jeho přípravě k opětovnému použití </w:t>
      </w:r>
      <w:r w:rsidR="0041283E" w:rsidRPr="00ED616D">
        <w:rPr>
          <w:rStyle w:val="Tun"/>
          <w:b w:val="0"/>
        </w:rPr>
        <w:t>a</w:t>
      </w:r>
      <w:r w:rsidR="0041283E">
        <w:rPr>
          <w:rStyle w:val="Tun"/>
          <w:b w:val="0"/>
        </w:rPr>
        <w:t> </w:t>
      </w:r>
      <w:r w:rsidRPr="00ED616D">
        <w:rPr>
          <w:rStyle w:val="Tun"/>
          <w:b w:val="0"/>
        </w:rPr>
        <w:t xml:space="preserve">jeho následného využití Zhotovitelem, bude předáván k dalšímu zpracování na nejbližší </w:t>
      </w:r>
      <w:r w:rsidR="0041283E" w:rsidRPr="00ED616D">
        <w:rPr>
          <w:rStyle w:val="Tun"/>
          <w:b w:val="0"/>
        </w:rPr>
        <w:t>k</w:t>
      </w:r>
      <w:r w:rsidR="0041283E">
        <w:rPr>
          <w:rStyle w:val="Tun"/>
          <w:b w:val="0"/>
        </w:rPr>
        <w:t> </w:t>
      </w:r>
      <w:r w:rsidRPr="00ED616D">
        <w:rPr>
          <w:rStyle w:val="Tun"/>
          <w:b w:val="0"/>
        </w:rPr>
        <w:t>tomu určená recyklační místa/centra</w:t>
      </w:r>
      <w:r w:rsidR="00C84ABA">
        <w:rPr>
          <w:rStyle w:val="Tun"/>
          <w:b w:val="0"/>
        </w:rPr>
        <w:t>.</w:t>
      </w:r>
      <w:r w:rsidR="006B4CCE">
        <w:rPr>
          <w:rStyle w:val="Tun"/>
          <w:b w:val="0"/>
        </w:rPr>
        <w:t xml:space="preserve"> </w:t>
      </w:r>
      <w:r w:rsidR="00C84ABA">
        <w:rPr>
          <w:rStyle w:val="Tun"/>
          <w:b w:val="0"/>
        </w:rPr>
        <w:t xml:space="preserve">Rozhodnutí </w:t>
      </w:r>
      <w:r w:rsidR="0041283E">
        <w:rPr>
          <w:rStyle w:val="Tun"/>
          <w:b w:val="0"/>
        </w:rPr>
        <w:t>o </w:t>
      </w:r>
      <w:r w:rsidR="00C84ABA">
        <w:rPr>
          <w:rStyle w:val="Tun"/>
          <w:b w:val="0"/>
        </w:rPr>
        <w:t xml:space="preserve">zřízení místní recykl. zákl. nebo </w:t>
      </w:r>
      <w:r w:rsidR="0041283E">
        <w:rPr>
          <w:rStyle w:val="Tun"/>
          <w:b w:val="0"/>
        </w:rPr>
        <w:t>o </w:t>
      </w:r>
      <w:r w:rsidR="00C84ABA">
        <w:rPr>
          <w:rStyle w:val="Tun"/>
          <w:b w:val="0"/>
        </w:rPr>
        <w:t xml:space="preserve">odvozu na recykl. místa/centra bude vždy provedeno na základě ekonomické efektivnosti </w:t>
      </w:r>
      <w:r w:rsidR="0041283E">
        <w:rPr>
          <w:rStyle w:val="Tun"/>
          <w:b w:val="0"/>
        </w:rPr>
        <w:t>a </w:t>
      </w:r>
      <w:r w:rsidR="00C84ABA">
        <w:rPr>
          <w:rStyle w:val="Tun"/>
          <w:b w:val="0"/>
        </w:rPr>
        <w:t>bude odsouhlaseno Správcem stavby</w:t>
      </w:r>
      <w:r w:rsidR="00C84ABA" w:rsidRPr="00ED616D">
        <w:rPr>
          <w:rStyle w:val="Tun"/>
          <w:b w:val="0"/>
        </w:rPr>
        <w:t>.</w:t>
      </w:r>
      <w:r w:rsidRPr="00ED616D">
        <w:rPr>
          <w:rStyle w:val="Tun"/>
          <w:b w:val="0"/>
        </w:rPr>
        <w:t xml:space="preserve"> Přehled recyklačních center </w:t>
      </w:r>
      <w:r w:rsidR="0041283E" w:rsidRPr="00ED616D">
        <w:rPr>
          <w:rStyle w:val="Tun"/>
          <w:b w:val="0"/>
        </w:rPr>
        <w:t>v</w:t>
      </w:r>
      <w:r w:rsidR="0041283E">
        <w:rPr>
          <w:rStyle w:val="Tun"/>
          <w:b w:val="0"/>
        </w:rPr>
        <w:t> </w:t>
      </w:r>
      <w:r w:rsidRPr="00ED616D">
        <w:rPr>
          <w:rStyle w:val="Tun"/>
          <w:b w:val="0"/>
        </w:rPr>
        <w:t xml:space="preserve">rámci České republiky je uveden např. na webových stránkách </w:t>
      </w:r>
      <w:hyperlink r:id="rId13" w:history="1">
        <w:r w:rsidR="00CD6260" w:rsidRPr="00B65ECD">
          <w:rPr>
            <w:rStyle w:val="Hypertextovodkaz"/>
            <w:noProof w:val="0"/>
          </w:rPr>
          <w:t>https://www.betonserver.cz/skladky-suti-recyklace/recyklacni-centra</w:t>
        </w:r>
      </w:hyperlink>
      <w:r w:rsidRPr="00ED616D">
        <w:rPr>
          <w:rStyle w:val="Tun"/>
          <w:b w:val="0"/>
        </w:rPr>
        <w:t xml:space="preserve">. Zhotovitel ocení položky odpadů </w:t>
      </w:r>
      <w:r w:rsidRPr="00ED616D">
        <w:rPr>
          <w:rStyle w:val="Tun"/>
          <w:b w:val="0"/>
        </w:rPr>
        <w:lastRenderedPageBreak/>
        <w:t>v </w:t>
      </w:r>
      <w:r w:rsidR="00CD6260" w:rsidRPr="00CD6260">
        <w:rPr>
          <w:rStyle w:val="Tun"/>
          <w:b w:val="0"/>
        </w:rPr>
        <w:t xml:space="preserve">jednotlivých SO/PS </w:t>
      </w:r>
      <w:r w:rsidRPr="00ED616D">
        <w:rPr>
          <w:rStyle w:val="Tun"/>
          <w:b w:val="0"/>
        </w:rPr>
        <w:t xml:space="preserve">s výše uvedenými katalogovými čísly odpadů </w:t>
      </w:r>
      <w:r w:rsidR="0041283E" w:rsidRPr="00ED616D">
        <w:rPr>
          <w:rStyle w:val="Tun"/>
          <w:b w:val="0"/>
        </w:rPr>
        <w:t>k</w:t>
      </w:r>
      <w:r w:rsidR="0041283E">
        <w:rPr>
          <w:rStyle w:val="Tun"/>
          <w:b w:val="0"/>
        </w:rPr>
        <w:t> </w:t>
      </w:r>
      <w:r w:rsidRPr="00ED616D">
        <w:rPr>
          <w:rStyle w:val="Tun"/>
          <w:b w:val="0"/>
        </w:rPr>
        <w:t xml:space="preserve">recyklaci na jím navržená recyklační místa/centra. Do Závěrečné zprávy </w:t>
      </w:r>
      <w:r w:rsidR="0041283E" w:rsidRPr="00ED616D">
        <w:rPr>
          <w:rStyle w:val="Tun"/>
          <w:b w:val="0"/>
        </w:rPr>
        <w:t>o</w:t>
      </w:r>
      <w:r w:rsidR="0041283E">
        <w:rPr>
          <w:rStyle w:val="Tun"/>
          <w:b w:val="0"/>
        </w:rPr>
        <w:t> </w:t>
      </w:r>
      <w:r w:rsidRPr="00ED616D">
        <w:rPr>
          <w:rStyle w:val="Tun"/>
          <w:b w:val="0"/>
        </w:rPr>
        <w:t xml:space="preserve">nakládání s odpady je Zhotovitel povinen nad rámec Projektové dokumentace doplnit přehlednou tabulku nejen likvidovaných odpadů, ale </w:t>
      </w:r>
      <w:r w:rsidR="0041283E" w:rsidRPr="00ED616D">
        <w:rPr>
          <w:rStyle w:val="Tun"/>
          <w:b w:val="0"/>
        </w:rPr>
        <w:t>i</w:t>
      </w:r>
      <w:r w:rsidR="0041283E">
        <w:rPr>
          <w:rStyle w:val="Tun"/>
          <w:b w:val="0"/>
        </w:rPr>
        <w:t> </w:t>
      </w:r>
      <w:r w:rsidRPr="00ED616D">
        <w:rPr>
          <w:rStyle w:val="Tun"/>
          <w:b w:val="0"/>
        </w:rPr>
        <w:t xml:space="preserve">odpadů předaných k recyklaci, popřípadě k přípravě pro opětovné použití. </w:t>
      </w:r>
    </w:p>
    <w:p w14:paraId="3CBBA7EC" w14:textId="53D52758" w:rsidR="00B517EE" w:rsidRPr="00F31AE8" w:rsidRDefault="00CD6260" w:rsidP="00B517EE">
      <w:pPr>
        <w:pStyle w:val="Text2-2"/>
        <w:numPr>
          <w:ilvl w:val="3"/>
          <w:numId w:val="7"/>
        </w:numPr>
        <w:rPr>
          <w:rStyle w:val="Tun"/>
          <w:b w:val="0"/>
        </w:rPr>
      </w:pPr>
      <w:r w:rsidRPr="00F31AE8">
        <w:rPr>
          <w:rStyle w:val="Tun"/>
          <w:b w:val="0"/>
        </w:rPr>
        <w:t xml:space="preserve">Demolice budou realizovány v souladu s Metodickým návodem odboru odpadů MŽP při řízení vzniku stavebních </w:t>
      </w:r>
      <w:r w:rsidR="0041283E" w:rsidRPr="00F31AE8">
        <w:rPr>
          <w:rStyle w:val="Tun"/>
          <w:b w:val="0"/>
        </w:rPr>
        <w:t>a</w:t>
      </w:r>
      <w:r w:rsidR="0041283E">
        <w:rPr>
          <w:rStyle w:val="Tun"/>
          <w:b w:val="0"/>
        </w:rPr>
        <w:t> </w:t>
      </w:r>
      <w:r w:rsidRPr="00F31AE8">
        <w:rPr>
          <w:rStyle w:val="Tun"/>
          <w:b w:val="0"/>
        </w:rPr>
        <w:t xml:space="preserve">demoličních odpadů </w:t>
      </w:r>
      <w:r w:rsidR="0041283E" w:rsidRPr="00F31AE8">
        <w:rPr>
          <w:rStyle w:val="Tun"/>
          <w:b w:val="0"/>
        </w:rPr>
        <w:t>a</w:t>
      </w:r>
      <w:r w:rsidR="0041283E">
        <w:rPr>
          <w:rStyle w:val="Tun"/>
          <w:b w:val="0"/>
        </w:rPr>
        <w:t> </w:t>
      </w:r>
      <w:r w:rsidRPr="00F31AE8">
        <w:rPr>
          <w:rStyle w:val="Tun"/>
          <w:b w:val="0"/>
        </w:rPr>
        <w:t xml:space="preserve">pro nakládání s nimi (srpen 2018). Zhotovitel zpracuje tzv. Demoliční plán, který předá ke kontrole Správci stavby </w:t>
      </w:r>
      <w:r w:rsidR="0041283E" w:rsidRPr="00F31AE8">
        <w:rPr>
          <w:rStyle w:val="Tun"/>
          <w:b w:val="0"/>
        </w:rPr>
        <w:t>a</w:t>
      </w:r>
      <w:r w:rsidR="0041283E">
        <w:rPr>
          <w:rStyle w:val="Tun"/>
          <w:b w:val="0"/>
        </w:rPr>
        <w:t> </w:t>
      </w:r>
      <w:r w:rsidRPr="00F31AE8">
        <w:rPr>
          <w:rStyle w:val="Tun"/>
          <w:b w:val="0"/>
        </w:rPr>
        <w:t xml:space="preserve">garantovi za ŽP Objednatele. Součástí Demoličního plánu bude vymezení částí stavby s nebezpečným odpadem, bude identifikovat materiály k opětovnému použití nebo recyklaci, identifikovat odpady a postupy rozebrání </w:t>
      </w:r>
      <w:r w:rsidR="0041283E" w:rsidRPr="00F31AE8">
        <w:rPr>
          <w:rStyle w:val="Tun"/>
          <w:b w:val="0"/>
        </w:rPr>
        <w:t>a</w:t>
      </w:r>
      <w:r w:rsidR="0041283E">
        <w:rPr>
          <w:rStyle w:val="Tun"/>
          <w:b w:val="0"/>
        </w:rPr>
        <w:t> </w:t>
      </w:r>
      <w:r w:rsidRPr="00F31AE8">
        <w:rPr>
          <w:rStyle w:val="Tun"/>
          <w:b w:val="0"/>
        </w:rPr>
        <w:t xml:space="preserve">demolice, zjištění kvality </w:t>
      </w:r>
      <w:r w:rsidR="0041283E" w:rsidRPr="00F31AE8">
        <w:rPr>
          <w:rStyle w:val="Tun"/>
          <w:b w:val="0"/>
        </w:rPr>
        <w:t>a</w:t>
      </w:r>
      <w:r w:rsidR="0041283E">
        <w:rPr>
          <w:rStyle w:val="Tun"/>
          <w:b w:val="0"/>
        </w:rPr>
        <w:t> </w:t>
      </w:r>
      <w:r w:rsidRPr="00F31AE8">
        <w:rPr>
          <w:rStyle w:val="Tun"/>
          <w:b w:val="0"/>
        </w:rPr>
        <w:t xml:space="preserve">množství materiálů, které se dají umístit v rámci stavby. Při demolici se budou postupně odstraňovat příměsi komplikující recyklaci stavební suti </w:t>
      </w:r>
      <w:r w:rsidR="0041283E" w:rsidRPr="00F31AE8">
        <w:rPr>
          <w:rStyle w:val="Tun"/>
          <w:b w:val="0"/>
        </w:rPr>
        <w:t>a</w:t>
      </w:r>
      <w:r w:rsidR="0041283E">
        <w:rPr>
          <w:rStyle w:val="Tun"/>
          <w:b w:val="0"/>
        </w:rPr>
        <w:t> </w:t>
      </w:r>
      <w:r w:rsidRPr="00F31AE8">
        <w:rPr>
          <w:rStyle w:val="Tun"/>
          <w:b w:val="0"/>
        </w:rPr>
        <w:t xml:space="preserve">nakládat s nimi samostatně. Dále je nutné rozebírat selektivně </w:t>
      </w:r>
      <w:r w:rsidR="0041283E" w:rsidRPr="00F31AE8">
        <w:rPr>
          <w:rStyle w:val="Tun"/>
          <w:b w:val="0"/>
        </w:rPr>
        <w:t>a</w:t>
      </w:r>
      <w:r w:rsidR="0041283E">
        <w:rPr>
          <w:rStyle w:val="Tun"/>
          <w:b w:val="0"/>
        </w:rPr>
        <w:t> </w:t>
      </w:r>
      <w:r w:rsidRPr="00F31AE8">
        <w:rPr>
          <w:rStyle w:val="Tun"/>
          <w:b w:val="0"/>
        </w:rPr>
        <w:t xml:space="preserve">shromažďovat demoliční odpad odděleně, aby byla zajištěna potřebná kvalita vytříděného materiálu určeného k recyklaci nebo opětovnému použití. Zhotovitel před ukončením díla předá Správci stavby </w:t>
      </w:r>
      <w:r w:rsidR="0041283E" w:rsidRPr="00F31AE8">
        <w:rPr>
          <w:rStyle w:val="Tun"/>
          <w:b w:val="0"/>
        </w:rPr>
        <w:t>a</w:t>
      </w:r>
      <w:r w:rsidR="0041283E">
        <w:rPr>
          <w:rStyle w:val="Tun"/>
          <w:b w:val="0"/>
        </w:rPr>
        <w:t> </w:t>
      </w:r>
      <w:r w:rsidRPr="00F31AE8">
        <w:rPr>
          <w:rStyle w:val="Tun"/>
          <w:b w:val="0"/>
        </w:rPr>
        <w:t xml:space="preserve">garantovi za ŽP Objednatele přehled s uvedeným množstvím, se způsobem nakládání vzniklého stavebního </w:t>
      </w:r>
      <w:r w:rsidR="0041283E" w:rsidRPr="00F31AE8">
        <w:rPr>
          <w:rStyle w:val="Tun"/>
          <w:b w:val="0"/>
        </w:rPr>
        <w:t>a</w:t>
      </w:r>
      <w:r w:rsidR="0041283E">
        <w:rPr>
          <w:rStyle w:val="Tun"/>
          <w:b w:val="0"/>
        </w:rPr>
        <w:t> </w:t>
      </w:r>
      <w:r w:rsidRPr="00F31AE8">
        <w:rPr>
          <w:rStyle w:val="Tun"/>
          <w:b w:val="0"/>
        </w:rPr>
        <w:t xml:space="preserve">demoličního odpadu </w:t>
      </w:r>
      <w:r w:rsidR="0041283E" w:rsidRPr="00F31AE8">
        <w:rPr>
          <w:rStyle w:val="Tun"/>
          <w:b w:val="0"/>
        </w:rPr>
        <w:t>a</w:t>
      </w:r>
      <w:r w:rsidR="0041283E">
        <w:rPr>
          <w:rStyle w:val="Tun"/>
          <w:b w:val="0"/>
        </w:rPr>
        <w:t> </w:t>
      </w:r>
      <w:r w:rsidRPr="00F31AE8">
        <w:rPr>
          <w:rStyle w:val="Tun"/>
          <w:b w:val="0"/>
        </w:rPr>
        <w:t>mírou recyklace pro předmětné objekty.</w:t>
      </w:r>
    </w:p>
    <w:p w14:paraId="0625CF19" w14:textId="1FC1C0CD" w:rsidR="00B517EE" w:rsidRPr="00052DB3" w:rsidRDefault="00B517EE" w:rsidP="00B517EE">
      <w:pPr>
        <w:pStyle w:val="Text2-2"/>
        <w:numPr>
          <w:ilvl w:val="3"/>
          <w:numId w:val="7"/>
        </w:numPr>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w:t>
      </w:r>
      <w:r w:rsidR="0041283E" w:rsidRPr="00052DB3">
        <w:rPr>
          <w:rStyle w:val="Tun"/>
          <w:b w:val="0"/>
        </w:rPr>
        <w:t>a</w:t>
      </w:r>
      <w:r w:rsidR="0041283E">
        <w:rPr>
          <w:rStyle w:val="Tun"/>
          <w:b w:val="0"/>
        </w:rPr>
        <w:t> </w:t>
      </w:r>
      <w:r w:rsidR="002E42F5">
        <w:rPr>
          <w:rStyle w:val="Tun"/>
          <w:b w:val="0"/>
        </w:rPr>
        <w:t>garantovi za</w:t>
      </w:r>
      <w:r w:rsidRPr="00052DB3">
        <w:rPr>
          <w:rStyle w:val="Tun"/>
          <w:b w:val="0"/>
        </w:rPr>
        <w:t xml:space="preserve"> ŽP Objednatele návrh Plánu vzorkování těženého železničního svršku </w:t>
      </w:r>
      <w:r w:rsidR="0041283E" w:rsidRPr="00052DB3">
        <w:rPr>
          <w:rStyle w:val="Tun"/>
          <w:b w:val="0"/>
        </w:rPr>
        <w:t>a</w:t>
      </w:r>
      <w:r w:rsidR="0041283E">
        <w:rPr>
          <w:rStyle w:val="Tun"/>
          <w:b w:val="0"/>
        </w:rPr>
        <w:t> </w:t>
      </w:r>
      <w:r w:rsidRPr="00052DB3">
        <w:rPr>
          <w:rStyle w:val="Tun"/>
          <w:b w:val="0"/>
        </w:rPr>
        <w:t xml:space="preserve">spodku </w:t>
      </w:r>
      <w:r w:rsidR="0041283E" w:rsidRPr="00052DB3">
        <w:rPr>
          <w:rStyle w:val="Tun"/>
          <w:b w:val="0"/>
        </w:rPr>
        <w:t>a</w:t>
      </w:r>
      <w:r w:rsidR="0041283E">
        <w:rPr>
          <w:rStyle w:val="Tun"/>
          <w:b w:val="0"/>
        </w:rPr>
        <w:t> </w:t>
      </w:r>
      <w:r w:rsidRPr="00052DB3">
        <w:rPr>
          <w:rStyle w:val="Tun"/>
          <w:b w:val="0"/>
        </w:rPr>
        <w:t xml:space="preserve">výkopových zemin v ostatních konstrukčních vrstvách. Plán vzorkování bude zpracován dle postupu stavebních prací (dle ZOV). Následné vzorkování proběhne za účasti </w:t>
      </w:r>
      <w:r w:rsidR="002E42F5">
        <w:rPr>
          <w:rStyle w:val="Tun"/>
          <w:b w:val="0"/>
        </w:rPr>
        <w:t>garanta za</w:t>
      </w:r>
      <w:r w:rsidRPr="00052DB3">
        <w:rPr>
          <w:rStyle w:val="Tun"/>
          <w:b w:val="0"/>
        </w:rPr>
        <w:t xml:space="preserve"> ŽP Objednatele a</w:t>
      </w:r>
      <w:r>
        <w:rPr>
          <w:rStyle w:val="Tun"/>
          <w:b w:val="0"/>
        </w:rPr>
        <w:t> </w:t>
      </w:r>
      <w:r w:rsidRPr="00052DB3">
        <w:rPr>
          <w:rStyle w:val="Tun"/>
          <w:b w:val="0"/>
        </w:rPr>
        <w:t>Správce trati.</w:t>
      </w:r>
    </w:p>
    <w:p w14:paraId="738694B2" w14:textId="2187F6D0" w:rsidR="00B517EE" w:rsidRPr="00052DB3" w:rsidRDefault="00B517EE" w:rsidP="00B517EE">
      <w:pPr>
        <w:pStyle w:val="Text2-2"/>
        <w:numPr>
          <w:ilvl w:val="3"/>
          <w:numId w:val="7"/>
        </w:numPr>
        <w:rPr>
          <w:rStyle w:val="Tun"/>
          <w:b w:val="0"/>
        </w:rPr>
      </w:pPr>
      <w:r w:rsidRPr="00052DB3">
        <w:rPr>
          <w:rStyle w:val="Tun"/>
          <w:b w:val="0"/>
        </w:rPr>
        <w:t xml:space="preserve">Zhotovitel na základě závěrů ze vzorkování předá </w:t>
      </w:r>
      <w:r w:rsidR="002E42F5">
        <w:rPr>
          <w:rStyle w:val="Tun"/>
          <w:b w:val="0"/>
        </w:rPr>
        <w:t xml:space="preserve">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 xml:space="preserve">maximální míru recyklace </w:t>
      </w:r>
      <w:r w:rsidR="0041283E" w:rsidRPr="00052DB3">
        <w:rPr>
          <w:rStyle w:val="Tun"/>
          <w:b w:val="0"/>
        </w:rPr>
        <w:t>a</w:t>
      </w:r>
      <w:r w:rsidR="0041283E">
        <w:rPr>
          <w:rStyle w:val="Tun"/>
          <w:b w:val="0"/>
        </w:rPr>
        <w:t> </w:t>
      </w:r>
      <w:r w:rsidRPr="00052DB3">
        <w:rPr>
          <w:rStyle w:val="Tun"/>
          <w:b w:val="0"/>
        </w:rPr>
        <w:t>dalšího využití materiálu, respektive odpadu.</w:t>
      </w:r>
    </w:p>
    <w:p w14:paraId="33467870" w14:textId="79BB7EC5" w:rsidR="0083584D" w:rsidRPr="0083584D" w:rsidRDefault="0083584D" w:rsidP="00223E25">
      <w:pPr>
        <w:pStyle w:val="Text2-1"/>
        <w:rPr>
          <w:rStyle w:val="Tun"/>
          <w:b w:val="0"/>
        </w:rPr>
      </w:pPr>
      <w:bookmarkStart w:id="60" w:name="_Ref78271730"/>
      <w:r>
        <w:rPr>
          <w:rStyle w:val="Tun"/>
          <w:b w:val="0"/>
        </w:rPr>
        <w:t xml:space="preserve">U objektů, které nejsou předmětem aktualizace PDPS </w:t>
      </w:r>
      <w:r w:rsidR="00C329B1">
        <w:t>(tzn. zpracovává se dle Smluvních podmínek červené knihy FIDIC)</w:t>
      </w:r>
      <w:r>
        <w:rPr>
          <w:rStyle w:val="Tun"/>
          <w:b w:val="0"/>
        </w:rPr>
        <w:t>je definován sumární objekt odpadů SO 90-90</w:t>
      </w:r>
      <w:r w:rsidR="00223E25">
        <w:rPr>
          <w:rStyle w:val="Tun"/>
          <w:b w:val="0"/>
        </w:rPr>
        <w:t xml:space="preserve"> a platí:</w:t>
      </w:r>
    </w:p>
    <w:p w14:paraId="75E4D21F" w14:textId="3DF9CD51" w:rsidR="0083584D" w:rsidRPr="00A90D48" w:rsidRDefault="0083584D" w:rsidP="0083584D">
      <w:pPr>
        <w:pStyle w:val="Text2-2"/>
        <w:numPr>
          <w:ilvl w:val="3"/>
          <w:numId w:val="7"/>
        </w:numPr>
      </w:pPr>
      <w:r w:rsidRPr="00A90D48">
        <w:rPr>
          <w:rStyle w:val="Tun"/>
        </w:rPr>
        <w:t>Zhotovitel stavby si zajistí rozsah skládek</w:t>
      </w:r>
      <w:r>
        <w:rPr>
          <w:rStyle w:val="Tun"/>
        </w:rPr>
        <w:t>, resp. recyklačních míst/center</w:t>
      </w:r>
      <w:r w:rsidRPr="00A90D48">
        <w:rPr>
          <w:rStyle w:val="Tun"/>
        </w:rPr>
        <w:t xml:space="preserve"> sám, a to dle celkového množství a kategorie odpadů a</w:t>
      </w:r>
      <w:r>
        <w:rPr>
          <w:rStyle w:val="Tun"/>
        </w:rPr>
        <w:t> </w:t>
      </w:r>
      <w:r w:rsidRPr="00A90D48">
        <w:rPr>
          <w:rStyle w:val="Tun"/>
        </w:rPr>
        <w:t>tuto cenu si včetně rizika zohlední v nabídkové ceně položky.</w:t>
      </w:r>
      <w:r w:rsidRPr="00A90D48">
        <w:t xml:space="preserve">   </w:t>
      </w:r>
    </w:p>
    <w:p w14:paraId="665DDE87" w14:textId="77777777" w:rsidR="0083584D" w:rsidRPr="00A90D48" w:rsidRDefault="0083584D" w:rsidP="0083584D">
      <w:pPr>
        <w:pStyle w:val="Text2-2"/>
        <w:numPr>
          <w:ilvl w:val="3"/>
          <w:numId w:val="7"/>
        </w:numPr>
      </w:pPr>
      <w:r w:rsidRPr="00A90D48">
        <w:rPr>
          <w:rStyle w:val="Tun"/>
        </w:rPr>
        <w:t>Polohy a vzdálenosti skládek</w:t>
      </w:r>
      <w:r>
        <w:rPr>
          <w:rStyle w:val="Tun"/>
        </w:rPr>
        <w:t>, resp. recyklačních míst/center</w:t>
      </w:r>
      <w:r w:rsidRPr="00A90D48">
        <w:rPr>
          <w:rStyle w:val="Tun"/>
        </w:rPr>
        <w:t xml:space="preserve"> pro</w:t>
      </w:r>
      <w:r>
        <w:rPr>
          <w:rStyle w:val="Tun"/>
        </w:rPr>
        <w:t> </w:t>
      </w:r>
      <w:r w:rsidRPr="00A90D48">
        <w:rPr>
          <w:rStyle w:val="Tun"/>
        </w:rPr>
        <w:t>likvidaci</w:t>
      </w:r>
      <w:r>
        <w:rPr>
          <w:rStyle w:val="Tun"/>
        </w:rPr>
        <w:t>, resp. recyklaci</w:t>
      </w:r>
      <w:r w:rsidRPr="00A90D48">
        <w:rPr>
          <w:rStyle w:val="Tun"/>
        </w:rPr>
        <w:t xml:space="preserve"> odpadů uvedené v Projektové dokumentaci jsou pouze informativní a slouží pro interní potřeby Objednatele a stavebního řízení. Umístění skládek</w:t>
      </w:r>
      <w:r>
        <w:rPr>
          <w:rStyle w:val="Tun"/>
        </w:rPr>
        <w:t>, resp. recyklačních míst/center</w:t>
      </w:r>
      <w:r w:rsidRPr="00A90D48">
        <w:rPr>
          <w:rStyle w:val="Tun"/>
        </w:rPr>
        <w:t xml:space="preserve"> není podkladem pro výběrové řízení na</w:t>
      </w:r>
      <w:r>
        <w:rPr>
          <w:rStyle w:val="Tun"/>
        </w:rPr>
        <w:t> </w:t>
      </w:r>
      <w:r w:rsidRPr="00A90D48">
        <w:rPr>
          <w:rStyle w:val="Tun"/>
        </w:rPr>
        <w:t>zhotovitele stavby, má tedy pouze informativní charakter.</w:t>
      </w:r>
      <w:r w:rsidRPr="00A90D48">
        <w:t xml:space="preserve"> </w:t>
      </w:r>
    </w:p>
    <w:p w14:paraId="2F486CE6" w14:textId="77777777" w:rsidR="0083584D" w:rsidRPr="00223E25" w:rsidRDefault="0083584D" w:rsidP="0083584D">
      <w:pPr>
        <w:pStyle w:val="Text2-2"/>
        <w:numPr>
          <w:ilvl w:val="3"/>
          <w:numId w:val="7"/>
        </w:numPr>
      </w:pPr>
      <w:r w:rsidRPr="00223E25">
        <w:t>Za vícepráci pro položku „Likvidace odpadů včetně dopravy“ se počítá navýšení množství odpadu v dané kategorii nad rámec celkového množství v kategorii v součtu všech SO a PS uvedené v SO 90-90.</w:t>
      </w:r>
    </w:p>
    <w:p w14:paraId="08867D70" w14:textId="77777777" w:rsidR="0083584D" w:rsidRPr="00223E25" w:rsidRDefault="0083584D" w:rsidP="0083584D">
      <w:pPr>
        <w:pStyle w:val="Text2-2"/>
        <w:numPr>
          <w:ilvl w:val="3"/>
          <w:numId w:val="7"/>
        </w:numPr>
      </w:pPr>
      <w:r w:rsidRPr="00223E25">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2A86E8E9" w14:textId="77777777" w:rsidR="0083584D" w:rsidRPr="00223E25" w:rsidRDefault="0083584D" w:rsidP="0083584D">
      <w:pPr>
        <w:pStyle w:val="Text2-2"/>
        <w:numPr>
          <w:ilvl w:val="3"/>
          <w:numId w:val="7"/>
        </w:numPr>
      </w:pPr>
      <w:r w:rsidRPr="00223E25">
        <w:t xml:space="preserve">Správce stavby v průběhu zhotovení stavby oznámí Zhotoviteli, zda si vícepráce nad 20%, každé jedné kategorii odpadu - položce SO 90-90, vztahující se k „Likvidaci odpadů včetně dopravy“ zajistí sám. </w:t>
      </w:r>
    </w:p>
    <w:p w14:paraId="14A20777" w14:textId="77777777" w:rsidR="0083584D" w:rsidRPr="00223E25" w:rsidRDefault="0083584D" w:rsidP="0083584D">
      <w:pPr>
        <w:pStyle w:val="Text2-2"/>
        <w:numPr>
          <w:ilvl w:val="3"/>
          <w:numId w:val="7"/>
        </w:numPr>
      </w:pPr>
      <w:r w:rsidRPr="00223E25">
        <w:lastRenderedPageBreak/>
        <w:t xml:space="preserve">Zhotovitel stavby si zajistí rozsah skládek, resp. recyklační míst/center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 vyšší. </w:t>
      </w:r>
    </w:p>
    <w:p w14:paraId="27052B63" w14:textId="77777777" w:rsidR="0083584D" w:rsidRPr="00223E25" w:rsidRDefault="0083584D" w:rsidP="0083584D">
      <w:pPr>
        <w:pStyle w:val="Text2-2"/>
        <w:numPr>
          <w:ilvl w:val="3"/>
          <w:numId w:val="7"/>
        </w:numPr>
      </w:pPr>
      <w:r w:rsidRPr="00223E25">
        <w:t>Zhotovitel oceňuje položky odpadů (Varianta 901 až 999) pouze SO 90-90, v jednotlivých SO/PS je neoceňuje.</w:t>
      </w:r>
    </w:p>
    <w:p w14:paraId="03F54BFC" w14:textId="77777777" w:rsidR="00E61CCC" w:rsidRPr="00203DFF" w:rsidRDefault="00E61CCC" w:rsidP="00E61CCC">
      <w:pPr>
        <w:pStyle w:val="Nadpis2-2"/>
      </w:pPr>
      <w:bookmarkStart w:id="61" w:name="_Toc153873398"/>
      <w:r w:rsidRPr="00203DFF">
        <w:t>Publicita stavby</w:t>
      </w:r>
      <w:bookmarkEnd w:id="60"/>
      <w:bookmarkEnd w:id="61"/>
    </w:p>
    <w:p w14:paraId="225BABF8" w14:textId="64E49078" w:rsidR="005C579A" w:rsidRPr="001F4F1B" w:rsidRDefault="005C579A" w:rsidP="0022166B">
      <w:pPr>
        <w:pStyle w:val="Text2-1"/>
        <w:rPr>
          <w:spacing w:val="-2"/>
        </w:rPr>
      </w:pPr>
      <w:r w:rsidRPr="001F4F1B">
        <w:rPr>
          <w:spacing w:val="-2"/>
        </w:rPr>
        <w:t xml:space="preserve">Zhotovitel zajistí ihned po předání staveniště výrobu </w:t>
      </w:r>
      <w:r w:rsidR="0041283E" w:rsidRPr="001F4F1B">
        <w:rPr>
          <w:spacing w:val="-2"/>
        </w:rPr>
        <w:t>a</w:t>
      </w:r>
      <w:r w:rsidR="0041283E">
        <w:rPr>
          <w:spacing w:val="-2"/>
        </w:rPr>
        <w:t> </w:t>
      </w:r>
      <w:r w:rsidRPr="001F4F1B">
        <w:rPr>
          <w:spacing w:val="-2"/>
        </w:rPr>
        <w:t xml:space="preserve">instalaci informačních materiálů, jejichž obsahem bude informace pro cestující veřejnost </w:t>
      </w:r>
      <w:r w:rsidR="0041283E" w:rsidRPr="001F4F1B">
        <w:rPr>
          <w:spacing w:val="-2"/>
        </w:rPr>
        <w:t>o</w:t>
      </w:r>
      <w:r w:rsidR="0041283E">
        <w:rPr>
          <w:spacing w:val="-2"/>
        </w:rPr>
        <w:t> </w:t>
      </w:r>
      <w:r w:rsidRPr="001F4F1B">
        <w:rPr>
          <w:spacing w:val="-2"/>
        </w:rPr>
        <w:t xml:space="preserve">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203DFF">
        <w:rPr>
          <w:spacing w:val="-2"/>
        </w:rPr>
        <w:t xml:space="preserve">Bc. </w:t>
      </w:r>
      <w:r w:rsidR="00203DFF" w:rsidRPr="00203DFF">
        <w:rPr>
          <w:spacing w:val="-2"/>
        </w:rPr>
        <w:t>Kateřina Veselá</w:t>
      </w:r>
      <w:r w:rsidR="00C84ABA" w:rsidRPr="00203DFF">
        <w:t>,</w:t>
      </w:r>
      <w:r w:rsidR="00203DFF" w:rsidRPr="00203DFF">
        <w:t xml:space="preserve"> +420 724 240</w:t>
      </w:r>
      <w:r w:rsidR="00203DFF">
        <w:t> </w:t>
      </w:r>
      <w:r w:rsidR="00203DFF" w:rsidRPr="00203DFF">
        <w:t>718</w:t>
      </w:r>
      <w:r w:rsidR="00203DFF">
        <w:t xml:space="preserve">; </w:t>
      </w:r>
      <w:r w:rsidR="00203DFF" w:rsidRPr="00203DFF">
        <w:t>VeselaK@spravazeleznic.cz</w:t>
      </w:r>
      <w:r w:rsidR="003C3DDE" w:rsidRPr="001F4F1B">
        <w:rPr>
          <w:spacing w:val="-2"/>
        </w:rPr>
        <w:t>)</w:t>
      </w:r>
      <w:r w:rsidR="00F64F1A" w:rsidRPr="001F4F1B">
        <w:rPr>
          <w:spacing w:val="-2"/>
        </w:rPr>
        <w:t>.</w:t>
      </w:r>
    </w:p>
    <w:p w14:paraId="31E10ACF" w14:textId="1A448669" w:rsidR="00C84ABA" w:rsidRPr="00E47C2E" w:rsidRDefault="00C84ABA" w:rsidP="00C84ABA">
      <w:pPr>
        <w:pStyle w:val="Text2-1"/>
      </w:pPr>
      <w:bookmarkStart w:id="62" w:name="_Ref131594633"/>
      <w:r w:rsidRPr="00E47C2E">
        <w:t xml:space="preserve">Veškerá zpracování prezenčních </w:t>
      </w:r>
      <w:r w:rsidR="0041283E" w:rsidRPr="00E47C2E">
        <w:t>a</w:t>
      </w:r>
      <w:r w:rsidR="0041283E">
        <w:t> </w:t>
      </w:r>
      <w:r w:rsidRPr="00E47C2E">
        <w:t xml:space="preserve">propagačních materiálů pro stavbu bude </w:t>
      </w:r>
      <w:r w:rsidR="0041283E" w:rsidRPr="00E47C2E">
        <w:t>v</w:t>
      </w:r>
      <w:r w:rsidR="0041283E">
        <w:t> </w:t>
      </w:r>
      <w:r w:rsidRPr="00E47C2E">
        <w:t xml:space="preserve">souladu s jednotným vizuálním stylem organizace dle Grafického manuálu jednotného vizuálního stylu SŽ (viz https://www.spravazeleznic.cz/kontakty/sprava-webu-a-logomanual) a Manuálu jednotného vizuálního stylu označení </w:t>
      </w:r>
      <w:r w:rsidR="0041283E" w:rsidRPr="00E47C2E">
        <w:t>a</w:t>
      </w:r>
      <w:r w:rsidR="0041283E">
        <w:t> </w:t>
      </w:r>
      <w:r w:rsidRPr="00E47C2E">
        <w:t>prezentace staveb (viz https://www.spravazeleznic.cz/stavby-zakazky/podklady-pro-zhotovitele/vizualni-styl-prezentace-staveb).</w:t>
      </w:r>
      <w:r w:rsidRPr="004D6756">
        <w:t xml:space="preserve"> </w:t>
      </w:r>
      <w:bookmarkEnd w:id="62"/>
    </w:p>
    <w:p w14:paraId="21686624" w14:textId="77777777" w:rsidR="005C579A" w:rsidRPr="00203DFF" w:rsidRDefault="005C579A" w:rsidP="0022166B">
      <w:pPr>
        <w:pStyle w:val="Text2-2"/>
        <w:keepNext/>
      </w:pPr>
      <w:r w:rsidRPr="00203DFF">
        <w:t>Typy informačních materiálů:</w:t>
      </w:r>
    </w:p>
    <w:p w14:paraId="506ECACE" w14:textId="77777777" w:rsidR="001238B0" w:rsidRPr="001238B0" w:rsidRDefault="001238B0" w:rsidP="001238B0">
      <w:pPr>
        <w:pStyle w:val="Odrka1-4"/>
        <w:numPr>
          <w:ilvl w:val="3"/>
          <w:numId w:val="4"/>
        </w:numPr>
      </w:pPr>
      <w:r w:rsidRPr="001238B0">
        <w:t>informační plachty, přebaly a Dibond desky na oplocení, případně samostatně stojící ve velikosti šíře 3 m × výška 2 m v počtu 3 ks, dle možnosti umístění.</w:t>
      </w:r>
    </w:p>
    <w:p w14:paraId="45671CEC" w14:textId="77777777" w:rsidR="001238B0" w:rsidRPr="001238B0" w:rsidRDefault="001238B0" w:rsidP="001238B0">
      <w:pPr>
        <w:pStyle w:val="Odrka1-4"/>
        <w:numPr>
          <w:ilvl w:val="3"/>
          <w:numId w:val="4"/>
        </w:numPr>
      </w:pPr>
      <w:r w:rsidRPr="001238B0">
        <w:t>Informační bannery, Dibond desky na oplocení, případně samostatně stojící ve velikosti šíře 2 m × výška 1 m v počtu 2 ks dle možnosti umístění.</w:t>
      </w:r>
    </w:p>
    <w:p w14:paraId="4142EFDA" w14:textId="7EF66F96" w:rsidR="005C579A" w:rsidRPr="00765B35" w:rsidRDefault="005C579A" w:rsidP="005C579A">
      <w:pPr>
        <w:pStyle w:val="Text2-2"/>
      </w:pPr>
      <w:r w:rsidRPr="00765B35">
        <w:t xml:space="preserve">Informační materiály budou instalovány ihned po předání staveniště </w:t>
      </w:r>
      <w:r w:rsidR="0041283E" w:rsidRPr="00765B35">
        <w:t>a</w:t>
      </w:r>
      <w:r w:rsidR="0041283E">
        <w:t> </w:t>
      </w:r>
      <w:r w:rsidRPr="00765B35">
        <w:t xml:space="preserve">po celou dobu realizace stavby budou Zhotovitelem udržovány </w:t>
      </w:r>
      <w:r w:rsidR="0041283E" w:rsidRPr="00765B35">
        <w:t>v</w:t>
      </w:r>
      <w:r w:rsidR="0041283E">
        <w:t> </w:t>
      </w:r>
      <w:r w:rsidRPr="00765B35">
        <w:t>bezvadném stavu. V</w:t>
      </w:r>
      <w:r w:rsidR="00316452" w:rsidRPr="00765B35">
        <w:t> </w:t>
      </w:r>
      <w:r w:rsidRPr="00765B35">
        <w:t xml:space="preserve">případě jejich poškození, nebo výrazném znečistění, budou nahrazeny novými identickými materiály. </w:t>
      </w:r>
    </w:p>
    <w:p w14:paraId="335959D5" w14:textId="500A0A52" w:rsidR="005C579A" w:rsidRPr="00765B35" w:rsidRDefault="005C579A" w:rsidP="005C579A">
      <w:pPr>
        <w:pStyle w:val="Text2-2"/>
      </w:pPr>
      <w:r w:rsidRPr="00765B35">
        <w:t xml:space="preserve">Umístění materiálů </w:t>
      </w:r>
      <w:r w:rsidR="0041283E" w:rsidRPr="00765B35">
        <w:t>s</w:t>
      </w:r>
      <w:r w:rsidR="0041283E">
        <w:t> </w:t>
      </w:r>
      <w:r w:rsidRPr="00765B35">
        <w:t>logem Zhotovitele bude možné pouze po konzultaci a po</w:t>
      </w:r>
      <w:r w:rsidR="00316452" w:rsidRPr="00765B35">
        <w:t> </w:t>
      </w:r>
      <w:r w:rsidRPr="00765B35">
        <w:t>odsouhlasení Objednatelem.</w:t>
      </w:r>
    </w:p>
    <w:p w14:paraId="05D81A4C" w14:textId="3C9B537E" w:rsidR="005C579A" w:rsidRPr="00765B35" w:rsidRDefault="005C579A" w:rsidP="0057469F">
      <w:pPr>
        <w:pStyle w:val="Text2-2"/>
      </w:pPr>
      <w:r w:rsidRPr="00765B35">
        <w:t xml:space="preserve">Zhotovitel v rámci Díla instaluje na veřejně přístupném místě multimediální panel, kde Zhotovitel zpracuje </w:t>
      </w:r>
      <w:r w:rsidR="0041283E" w:rsidRPr="00765B35">
        <w:t>a</w:t>
      </w:r>
      <w:r w:rsidR="0041283E">
        <w:t> </w:t>
      </w:r>
      <w:r w:rsidRPr="00765B35">
        <w:t xml:space="preserve">bude průběžně aktualizovat informační materiály se základními informacemi </w:t>
      </w:r>
      <w:r w:rsidR="0041283E" w:rsidRPr="00765B35">
        <w:t>o</w:t>
      </w:r>
      <w:r w:rsidR="0041283E">
        <w:t> </w:t>
      </w:r>
      <w:r w:rsidRPr="00765B35">
        <w:t>průběhu stavby.</w:t>
      </w:r>
    </w:p>
    <w:p w14:paraId="4213F490" w14:textId="1DB8ED55" w:rsidR="004C71A5" w:rsidRDefault="004C71A5" w:rsidP="004C71A5">
      <w:pPr>
        <w:pStyle w:val="Text2-2"/>
      </w:pPr>
      <w:bookmarkStart w:id="63" w:name="_Ref152839112"/>
      <w:r>
        <w:t>Zhotovitel zajistí po zahájení stavebních prací a před ukončením stavebních prací pořízení videodokumentace stavby prostřednictvím dronu (je možné doplnit záběry dronu pomocí jiného záznamového zařízení</w:t>
      </w:r>
      <w:r>
        <w:rPr>
          <w:color w:val="000000"/>
        </w:rPr>
        <w:t xml:space="preserve"> – časosběrná kamera a podobně</w:t>
      </w:r>
      <w:r>
        <w:t>), která bude následnou odbornou postprodukcí zpracován</w:t>
      </w:r>
      <w:r>
        <w:rPr>
          <w:color w:val="000000"/>
        </w:rPr>
        <w:t>a.</w:t>
      </w:r>
      <w:r>
        <w:t xml:space="preserve"> </w:t>
      </w:r>
      <w:r>
        <w:rPr>
          <w:color w:val="000000"/>
        </w:rPr>
        <w:t xml:space="preserve">Délka videa bude dle pořízených záběrů </w:t>
      </w:r>
      <w:r w:rsidR="001238B0">
        <w:rPr>
          <w:color w:val="000000"/>
        </w:rPr>
        <w:t>3</w:t>
      </w:r>
      <w:r>
        <w:rPr>
          <w:color w:val="000000"/>
        </w:rPr>
        <w:t>-</w:t>
      </w:r>
      <w:r w:rsidR="001238B0">
        <w:rPr>
          <w:color w:val="000000"/>
        </w:rPr>
        <w:t>4</w:t>
      </w:r>
      <w:r>
        <w:rPr>
          <w:color w:val="000000"/>
        </w:rPr>
        <w:t xml:space="preserve"> minuty. </w:t>
      </w:r>
      <w:r>
        <w:t>Tato videa budou opatřena logem Správy železnic, případně doplněn mluveným komentářem, dle dohody s Objednatelem. Video bude odevzdáno ve FULL HD. Objednatel požaduje natočení stávajícího stavu, natáčení v průběhu realizace a po jejím dokončení. Do 15</w:t>
      </w:r>
      <w:r>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3"/>
    </w:p>
    <w:p w14:paraId="0755CEE7" w14:textId="073E4CCA" w:rsidR="0057469F" w:rsidRPr="00203DFF" w:rsidRDefault="0057469F" w:rsidP="00686013">
      <w:pPr>
        <w:pStyle w:val="Text2-2"/>
        <w:rPr>
          <w:rFonts w:ascii="Arial" w:hAnsi="Arial"/>
          <w:color w:val="222222"/>
          <w:szCs w:val="24"/>
        </w:rPr>
      </w:pPr>
      <w:r w:rsidRPr="00203DFF">
        <w:t xml:space="preserve">Zhotovitel stavby je povinen </w:t>
      </w:r>
      <w:r w:rsidR="0041283E" w:rsidRPr="00203DFF">
        <w:t>v </w:t>
      </w:r>
      <w:r w:rsidRPr="00203DFF">
        <w:t>dostatečném časovém předstihu žádat S</w:t>
      </w:r>
      <w:r w:rsidR="00CC19A7" w:rsidRPr="00203DFF">
        <w:t>Ž</w:t>
      </w:r>
      <w:r w:rsidRPr="00203DFF">
        <w:t xml:space="preserve"> o</w:t>
      </w:r>
      <w:r w:rsidR="00CC19A7" w:rsidRPr="00203DFF">
        <w:t> </w:t>
      </w:r>
      <w:r w:rsidRPr="00203DFF">
        <w:t xml:space="preserve">potřebné souhlasy (viz </w:t>
      </w:r>
      <w:r w:rsidR="00CC19A7" w:rsidRPr="00203DFF">
        <w:t>dále</w:t>
      </w:r>
      <w:r w:rsidRPr="00203DFF">
        <w:t xml:space="preserve">) nutné pro provádění videodokumentace formou leteckých prací </w:t>
      </w:r>
      <w:r w:rsidRPr="00203DFF">
        <w:lastRenderedPageBreak/>
        <w:t xml:space="preserve">na konkrétní stavbě </w:t>
      </w:r>
      <w:r w:rsidR="0041283E" w:rsidRPr="00203DFF">
        <w:t>a </w:t>
      </w:r>
      <w:r w:rsidRPr="00203DFF">
        <w:t xml:space="preserve">konkrétním pozemku. Pokud pozemek není </w:t>
      </w:r>
      <w:r w:rsidR="0041283E" w:rsidRPr="00203DFF">
        <w:t>v </w:t>
      </w:r>
      <w:r w:rsidRPr="00203DFF">
        <w:t>majetku S</w:t>
      </w:r>
      <w:r w:rsidR="00CC19A7" w:rsidRPr="00203DFF">
        <w:t>Ž</w:t>
      </w:r>
      <w:r w:rsidRPr="00203DFF">
        <w:t>, je nutné zažádat majitele, či správce daného pozemku, aby následně mohl získat povolení od ÚCL, je-li to nezbytné pro pořízení video dokumentace.</w:t>
      </w:r>
    </w:p>
    <w:p w14:paraId="01EF15CA" w14:textId="064EF96D" w:rsidR="0057469F" w:rsidRPr="00203DFF" w:rsidRDefault="0057469F" w:rsidP="00686013">
      <w:pPr>
        <w:pStyle w:val="Text2-2"/>
        <w:rPr>
          <w:rFonts w:ascii="Arial" w:hAnsi="Arial"/>
          <w:color w:val="222222"/>
        </w:rPr>
      </w:pPr>
      <w:r w:rsidRPr="00203DFF">
        <w:t xml:space="preserve">Žadatel, nebo </w:t>
      </w:r>
      <w:r w:rsidR="00CC19A7" w:rsidRPr="00203DFF">
        <w:t>Z</w:t>
      </w:r>
      <w:r w:rsidRPr="00203DFF">
        <w:t xml:space="preserve">hotovitel stavby jakožto cizí právní subjekt (CPS), který má povinnost provádět letecké práce na základě videodokumentace, která je definována v odstavci </w:t>
      </w:r>
      <w:r w:rsidR="00D52AA4">
        <w:fldChar w:fldCharType="begin"/>
      </w:r>
      <w:r w:rsidR="00D52AA4">
        <w:instrText xml:space="preserve"> REF _Ref152839112 \r \h </w:instrText>
      </w:r>
      <w:r w:rsidR="00D52AA4">
        <w:fldChar w:fldCharType="separate"/>
      </w:r>
      <w:r w:rsidR="00D52AA4">
        <w:t>4.17.2.5</w:t>
      </w:r>
      <w:r w:rsidR="00D52AA4">
        <w:fldChar w:fldCharType="end"/>
      </w:r>
      <w:r w:rsidRPr="00203DFF">
        <w:t xml:space="preserve"> </w:t>
      </w:r>
      <w:r w:rsidR="0041283E" w:rsidRPr="00203DFF">
        <w:t>a </w:t>
      </w:r>
      <w:r w:rsidRPr="00203DFF">
        <w:t>tudíž bude vstupovat do prostor S</w:t>
      </w:r>
      <w:r w:rsidR="00CC19A7" w:rsidRPr="00203DFF">
        <w:t>Ž</w:t>
      </w:r>
      <w:r w:rsidRPr="00203DFF">
        <w:t xml:space="preserve"> a</w:t>
      </w:r>
      <w:r w:rsidR="00CC19A7" w:rsidRPr="00203DFF">
        <w:t> </w:t>
      </w:r>
      <w:r w:rsidRPr="00203DFF">
        <w:t>ochranného pásma dráhy, které nejsou přístupné veřejnosti s doprovodem zaměstnance znalého místních poměrů, požádá písemně</w:t>
      </w:r>
      <w:r w:rsidR="00CC19A7" w:rsidRPr="00203DFF">
        <w:t xml:space="preserve"> (</w:t>
      </w:r>
      <w:r w:rsidRPr="00203DFF">
        <w:t>volnou formou</w:t>
      </w:r>
      <w:r w:rsidR="00CC19A7" w:rsidRPr="00203DFF">
        <w:t>)</w:t>
      </w:r>
      <w:r w:rsidRPr="00203DFF">
        <w:t>, o</w:t>
      </w:r>
      <w:r w:rsidR="00CC19A7" w:rsidRPr="00203DFF">
        <w:t> </w:t>
      </w:r>
      <w:r w:rsidRPr="00203DFF">
        <w:t>souhlas příslušnou organizační jednotku S</w:t>
      </w:r>
      <w:r w:rsidR="00CC19A7" w:rsidRPr="00203DFF">
        <w:t>Ž</w:t>
      </w:r>
      <w:r w:rsidRPr="00203DFF">
        <w:t xml:space="preserve">. Videodokumentaci musí provádět osoba či společnost </w:t>
      </w:r>
      <w:r w:rsidR="0041283E" w:rsidRPr="00203DFF">
        <w:t>k </w:t>
      </w:r>
      <w:r w:rsidRPr="00203DFF">
        <w:t xml:space="preserve">tomu způsobilá, která je evidovaná </w:t>
      </w:r>
      <w:r w:rsidR="0041283E" w:rsidRPr="00203DFF">
        <w:t>u </w:t>
      </w:r>
      <w:r w:rsidRPr="00203DFF">
        <w:t>Ú</w:t>
      </w:r>
      <w:r w:rsidR="00CC19A7" w:rsidRPr="00203DFF">
        <w:t>CL</w:t>
      </w:r>
      <w:r w:rsidRPr="00203DFF">
        <w:t xml:space="preserve"> a</w:t>
      </w:r>
      <w:r w:rsidR="00CC19A7" w:rsidRPr="00203DFF">
        <w:t> </w:t>
      </w:r>
      <w:r w:rsidRPr="00203DFF">
        <w:t xml:space="preserve">má povolení provádět letecké práce. Dále je společnost či osoba povinná jednat v souladu </w:t>
      </w:r>
      <w:r w:rsidR="0041283E" w:rsidRPr="00203DFF">
        <w:t>s </w:t>
      </w:r>
      <w:r w:rsidR="00CC19A7" w:rsidRPr="00203DFF">
        <w:t>„</w:t>
      </w:r>
      <w:r w:rsidR="00477CAC" w:rsidRPr="00203DFF">
        <w:t xml:space="preserve">Předpisem L 2 - Pravidla létání, </w:t>
      </w:r>
      <w:r w:rsidRPr="00203DFF">
        <w:t>Dopl</w:t>
      </w:r>
      <w:r w:rsidR="00477CAC" w:rsidRPr="00203DFF">
        <w:t>něk </w:t>
      </w:r>
      <w:r w:rsidRPr="00203DFF">
        <w:t>X – Bezpilotní systém</w:t>
      </w:r>
      <w:r w:rsidR="00477CAC" w:rsidRPr="00203DFF">
        <w:t>y“</w:t>
      </w:r>
      <w:r w:rsidRPr="00203DFF">
        <w:t>,</w:t>
      </w:r>
      <w:r w:rsidR="00477CAC" w:rsidRPr="00203DFF">
        <w:t xml:space="preserve"> </w:t>
      </w:r>
      <w:r w:rsidRPr="00203DFF">
        <w:t xml:space="preserve">v případě létání v zakázaných, omezených </w:t>
      </w:r>
      <w:r w:rsidR="0041283E" w:rsidRPr="00203DFF">
        <w:t>a v </w:t>
      </w:r>
      <w:r w:rsidRPr="00203DFF">
        <w:t xml:space="preserve">dalších jinak zatížených letových prostorech </w:t>
      </w:r>
      <w:r w:rsidR="0041283E" w:rsidRPr="00203DFF">
        <w:t>a </w:t>
      </w:r>
      <w:r w:rsidRPr="00203DFF">
        <w:t>zajistit si potřebná povolení pro let z</w:t>
      </w:r>
      <w:r w:rsidR="00CC19A7" w:rsidRPr="00203DFF">
        <w:t> </w:t>
      </w:r>
      <w:r w:rsidRPr="00203DFF">
        <w:t xml:space="preserve">důvodu videodokumentaci </w:t>
      </w:r>
      <w:r w:rsidR="0041283E" w:rsidRPr="00203DFF">
        <w:t>u </w:t>
      </w:r>
      <w:r w:rsidRPr="00203DFF">
        <w:t>Úřadu civilního letectví.</w:t>
      </w:r>
    </w:p>
    <w:p w14:paraId="7259DFBC" w14:textId="77777777" w:rsidR="0069470F" w:rsidRDefault="0069470F" w:rsidP="0069470F">
      <w:pPr>
        <w:pStyle w:val="Nadpis2-1"/>
      </w:pPr>
      <w:bookmarkStart w:id="64" w:name="_Toc7077140"/>
      <w:bookmarkStart w:id="65" w:name="_Toc153873399"/>
      <w:r w:rsidRPr="00EC2E51">
        <w:t>ORGANIZACE</w:t>
      </w:r>
      <w:r>
        <w:t xml:space="preserve"> VÝSTAVBY, VÝLUKY</w:t>
      </w:r>
      <w:bookmarkEnd w:id="64"/>
      <w:bookmarkEnd w:id="65"/>
    </w:p>
    <w:p w14:paraId="3020D0AB" w14:textId="10893A8A" w:rsidR="00F31AE8" w:rsidRDefault="00F31AE8" w:rsidP="00F31AE8">
      <w:pPr>
        <w:pStyle w:val="Text2-1"/>
      </w:pPr>
      <w:r>
        <w:t xml:space="preserve">Bylo </w:t>
      </w:r>
      <w:r w:rsidR="00B32F5B">
        <w:t xml:space="preserve">aktualizováno </w:t>
      </w:r>
      <w:r>
        <w:t xml:space="preserve">nové </w:t>
      </w:r>
      <w:r w:rsidR="0083584D">
        <w:t>Z</w:t>
      </w:r>
      <w:r>
        <w:t xml:space="preserve">OV (na základě </w:t>
      </w:r>
      <w:r w:rsidR="00B32F5B">
        <w:t xml:space="preserve">nulté etapy </w:t>
      </w:r>
      <w:r>
        <w:t>stavby) – viz část F.</w:t>
      </w:r>
    </w:p>
    <w:p w14:paraId="511D5289" w14:textId="77777777" w:rsidR="00F50558" w:rsidRPr="00F50558" w:rsidRDefault="00F50558" w:rsidP="00F50558">
      <w:pPr>
        <w:pStyle w:val="Text2-1"/>
        <w:numPr>
          <w:ilvl w:val="2"/>
          <w:numId w:val="7"/>
        </w:numPr>
      </w:pPr>
      <w:r w:rsidRPr="00F50558">
        <w:t>V harmonogramu postupu prací je nutno dle ZOV v Projektové dokumentaci respektovat zejména následující požadavky a termíny:</w:t>
      </w:r>
    </w:p>
    <w:p w14:paraId="6CF4295C" w14:textId="77777777" w:rsidR="00F50558" w:rsidRPr="00F50558" w:rsidRDefault="00F50558" w:rsidP="00F50558">
      <w:pPr>
        <w:pStyle w:val="Odrka1-1"/>
        <w:numPr>
          <w:ilvl w:val="0"/>
          <w:numId w:val="4"/>
        </w:numPr>
        <w:spacing w:after="60"/>
      </w:pPr>
      <w:r w:rsidRPr="00F50558">
        <w:t>termín zahájení a ukončení stavby</w:t>
      </w:r>
    </w:p>
    <w:p w14:paraId="6DE39539" w14:textId="77777777" w:rsidR="00F50558" w:rsidRPr="00F50558" w:rsidRDefault="00F50558" w:rsidP="00F50558">
      <w:pPr>
        <w:pStyle w:val="Odrka1-1"/>
        <w:numPr>
          <w:ilvl w:val="0"/>
          <w:numId w:val="4"/>
        </w:numPr>
        <w:spacing w:after="60"/>
      </w:pPr>
      <w:r w:rsidRPr="00F50558">
        <w:t>možné termíny uvádění provozuschopných celků do provozu</w:t>
      </w:r>
    </w:p>
    <w:p w14:paraId="4EE08DA3" w14:textId="77777777" w:rsidR="00F50558" w:rsidRPr="00F50558" w:rsidRDefault="00F50558" w:rsidP="00F50558">
      <w:pPr>
        <w:pStyle w:val="Odrka1-1"/>
        <w:numPr>
          <w:ilvl w:val="0"/>
          <w:numId w:val="4"/>
        </w:numPr>
        <w:spacing w:after="60"/>
      </w:pPr>
      <w:r w:rsidRPr="00F50558">
        <w:t>výlukovou činnost s maximálním využitím výlukových časů</w:t>
      </w:r>
    </w:p>
    <w:p w14:paraId="17A68FA4" w14:textId="77777777" w:rsidR="00F50558" w:rsidRPr="00F50558" w:rsidRDefault="00F50558" w:rsidP="00F50558">
      <w:pPr>
        <w:pStyle w:val="Odrka1-1"/>
        <w:numPr>
          <w:ilvl w:val="0"/>
          <w:numId w:val="4"/>
        </w:numPr>
        <w:spacing w:after="60"/>
      </w:pPr>
      <w:r w:rsidRPr="00F50558">
        <w:t>uzavírky pozemních komunikací</w:t>
      </w:r>
    </w:p>
    <w:p w14:paraId="6BE14FDB" w14:textId="77777777" w:rsidR="00F50558" w:rsidRPr="00F50558" w:rsidRDefault="00F50558" w:rsidP="00F50558">
      <w:pPr>
        <w:pStyle w:val="Odrka1-1"/>
        <w:numPr>
          <w:ilvl w:val="0"/>
          <w:numId w:val="4"/>
        </w:numPr>
        <w:spacing w:after="60"/>
      </w:pPr>
      <w:r w:rsidRPr="00F50558">
        <w:t>přechodové stavy, provozní zkoušky (kontrolní a zkušební plán)</w:t>
      </w:r>
    </w:p>
    <w:p w14:paraId="3DC17720" w14:textId="77777777" w:rsidR="00F50558" w:rsidRPr="00F50558" w:rsidRDefault="00F50558" w:rsidP="00F50558">
      <w:pPr>
        <w:pStyle w:val="Odrka1-1"/>
        <w:numPr>
          <w:ilvl w:val="0"/>
          <w:numId w:val="4"/>
        </w:numPr>
        <w:spacing w:after="60"/>
      </w:pPr>
      <w:r w:rsidRPr="00F50558">
        <w:t>koordinace se souběžně probíhajícími stavbami</w:t>
      </w:r>
    </w:p>
    <w:p w14:paraId="0A207F65" w14:textId="7A167ACE" w:rsidR="00F50558" w:rsidRDefault="00F50558" w:rsidP="00F50558">
      <w:pPr>
        <w:pStyle w:val="Text2-1"/>
        <w:numPr>
          <w:ilvl w:val="2"/>
          <w:numId w:val="7"/>
        </w:numPr>
      </w:pPr>
      <w:r w:rsidRPr="00F50558">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5F96AB53" w14:textId="7EE4E0D8" w:rsidR="002E0394" w:rsidRDefault="002E0394" w:rsidP="002E0394">
      <w:pPr>
        <w:pStyle w:val="Text2-1"/>
        <w:numPr>
          <w:ilvl w:val="2"/>
          <w:numId w:val="7"/>
        </w:numPr>
      </w:pPr>
      <w:r w:rsidRPr="00930D79">
        <w:t xml:space="preserve">Závazným pro zhotovitele jsou </w:t>
      </w:r>
      <w:r>
        <w:t>sekce</w:t>
      </w:r>
      <w:r w:rsidRPr="00930D79">
        <w:t>, které jsou uvedeny v následující tabulce:</w:t>
      </w:r>
    </w:p>
    <w:p w14:paraId="2D92C0FF" w14:textId="4150D8C4" w:rsidR="00A679CC" w:rsidRDefault="00A679CC" w:rsidP="00A679CC">
      <w:pPr>
        <w:pStyle w:val="TabulkaNadpis"/>
      </w:pPr>
      <w:r>
        <w:t xml:space="preserve">Specifikace jednotlivých sekcí - </w:t>
      </w:r>
      <w:r w:rsidRPr="00A679CC">
        <w:t xml:space="preserve">část dle Smluvních podmínek </w:t>
      </w:r>
      <w:r>
        <w:t>červení</w:t>
      </w:r>
      <w:r w:rsidRPr="00A679CC">
        <w:t xml:space="preserve"> knihy FIDIC</w:t>
      </w:r>
    </w:p>
    <w:tbl>
      <w:tblPr>
        <w:tblStyle w:val="TabulkaS-zhlav"/>
        <w:tblW w:w="8165" w:type="dxa"/>
        <w:tblInd w:w="709" w:type="dxa"/>
        <w:tblLook w:val="04E0" w:firstRow="1" w:lastRow="1" w:firstColumn="1" w:lastColumn="0" w:noHBand="0" w:noVBand="1"/>
      </w:tblPr>
      <w:tblGrid>
        <w:gridCol w:w="1843"/>
        <w:gridCol w:w="3685"/>
        <w:gridCol w:w="2637"/>
      </w:tblGrid>
      <w:tr w:rsidR="00A679CC" w:rsidRPr="005D168C" w14:paraId="206C59D8"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25100497" w14:textId="77777777" w:rsidR="00A679CC" w:rsidRPr="005D168C" w:rsidRDefault="00A679CC" w:rsidP="00A679CC">
            <w:pPr>
              <w:pStyle w:val="Tabulka-8"/>
              <w:rPr>
                <w:b w:val="0"/>
              </w:rPr>
            </w:pPr>
            <w:r w:rsidRPr="005D168C">
              <w:t>Popis</w:t>
            </w:r>
          </w:p>
        </w:tc>
        <w:tc>
          <w:tcPr>
            <w:tcW w:w="3685" w:type="dxa"/>
          </w:tcPr>
          <w:p w14:paraId="2D3EE09F" w14:textId="77777777" w:rsidR="00A679CC" w:rsidRPr="005D168C" w:rsidRDefault="00A679CC" w:rsidP="00A679CC">
            <w:pPr>
              <w:pStyle w:val="Tabulka-8"/>
            </w:pPr>
          </w:p>
        </w:tc>
        <w:tc>
          <w:tcPr>
            <w:tcW w:w="2637" w:type="dxa"/>
          </w:tcPr>
          <w:p w14:paraId="728CD8F6" w14:textId="773E548F" w:rsidR="00A679CC" w:rsidRPr="005D168C" w:rsidRDefault="00A679CC" w:rsidP="00A679CC">
            <w:pPr>
              <w:pStyle w:val="Tabulka-8"/>
              <w:rPr>
                <w:b w:val="0"/>
              </w:rPr>
            </w:pPr>
            <w:r w:rsidRPr="005D168C">
              <w:t>Doba pro dokončení</w:t>
            </w:r>
          </w:p>
        </w:tc>
      </w:tr>
      <w:tr w:rsidR="00A679CC" w14:paraId="54499CAB" w14:textId="77777777" w:rsidTr="00FC1D8A">
        <w:tc>
          <w:tcPr>
            <w:tcW w:w="1843" w:type="dxa"/>
          </w:tcPr>
          <w:p w14:paraId="05AC1A47" w14:textId="59FD1369" w:rsidR="00A679CC" w:rsidRDefault="00A679CC" w:rsidP="00AB3AC1">
            <w:pPr>
              <w:pStyle w:val="Tabulka-8"/>
            </w:pPr>
            <w:r w:rsidRPr="00F078E3">
              <w:t xml:space="preserve">Sekce </w:t>
            </w:r>
            <w:r w:rsidR="00AB3AC1">
              <w:t xml:space="preserve">1 stavební </w:t>
            </w:r>
          </w:p>
        </w:tc>
        <w:tc>
          <w:tcPr>
            <w:tcW w:w="3685" w:type="dxa"/>
          </w:tcPr>
          <w:p w14:paraId="76C68DF3" w14:textId="7C8FCFCE" w:rsidR="00A679CC" w:rsidRPr="000D2056" w:rsidRDefault="00AB3AC1" w:rsidP="002E3AA0">
            <w:pPr>
              <w:pStyle w:val="Tabulka-8"/>
            </w:pPr>
            <w:r>
              <w:rPr>
                <w:bCs/>
              </w:rPr>
              <w:t>všechny objekty části kro</w:t>
            </w:r>
            <w:r w:rsidR="006D177C">
              <w:rPr>
                <w:bCs/>
              </w:rPr>
              <w:t xml:space="preserve">mě položek č. </w:t>
            </w:r>
            <w:r w:rsidR="003D33AD">
              <w:rPr>
                <w:bCs/>
              </w:rPr>
              <w:t xml:space="preserve">10 z </w:t>
            </w:r>
            <w:r w:rsidR="006D177C">
              <w:rPr>
                <w:bCs/>
              </w:rPr>
              <w:t xml:space="preserve">objektu </w:t>
            </w:r>
            <w:r>
              <w:rPr>
                <w:bCs/>
              </w:rPr>
              <w:t>SO 98-98.</w:t>
            </w:r>
          </w:p>
        </w:tc>
        <w:tc>
          <w:tcPr>
            <w:tcW w:w="2637" w:type="dxa"/>
          </w:tcPr>
          <w:p w14:paraId="3678D329" w14:textId="6B549325" w:rsidR="00A679CC" w:rsidRDefault="006D177C" w:rsidP="002E3AA0">
            <w:pPr>
              <w:pStyle w:val="Tabulka-8"/>
            </w:pPr>
            <w:r>
              <w:t>10</w:t>
            </w:r>
            <w:r w:rsidR="00A679CC" w:rsidRPr="000D2056">
              <w:t xml:space="preserve"> měsíc</w:t>
            </w:r>
            <w:r>
              <w:t>ů</w:t>
            </w:r>
            <w:r w:rsidR="00A679CC" w:rsidRPr="00F078E3">
              <w:t xml:space="preserve"> </w:t>
            </w:r>
            <w:r w:rsidR="00A679CC" w:rsidRPr="000D2056">
              <w:t xml:space="preserve">od Data zahájení prací (předpokládané zahájení </w:t>
            </w:r>
            <w:r w:rsidR="00A679CC">
              <w:t xml:space="preserve">1. 3. </w:t>
            </w:r>
            <w:r w:rsidR="00A679CC" w:rsidRPr="000D2056">
              <w:t>2024)</w:t>
            </w:r>
          </w:p>
        </w:tc>
      </w:tr>
      <w:tr w:rsidR="00A679CC" w14:paraId="09CDF10B" w14:textId="77777777" w:rsidTr="00FC1D8A">
        <w:tc>
          <w:tcPr>
            <w:tcW w:w="1843" w:type="dxa"/>
          </w:tcPr>
          <w:p w14:paraId="72A60232" w14:textId="0C2E7CF8" w:rsidR="00A679CC" w:rsidRDefault="006D177C" w:rsidP="002E3AA0">
            <w:pPr>
              <w:pStyle w:val="Tabulka-8"/>
            </w:pPr>
            <w:r>
              <w:t xml:space="preserve">Dokončení díla </w:t>
            </w:r>
          </w:p>
        </w:tc>
        <w:tc>
          <w:tcPr>
            <w:tcW w:w="3685" w:type="dxa"/>
          </w:tcPr>
          <w:p w14:paraId="53B066B5" w14:textId="57B1D236" w:rsidR="00A679CC" w:rsidRPr="002E3AA0" w:rsidRDefault="00AB3AC1" w:rsidP="002E3AA0">
            <w:pPr>
              <w:pStyle w:val="Tabulka-8"/>
              <w:rPr>
                <w:bCs/>
              </w:rPr>
            </w:pPr>
            <w:r w:rsidRPr="002E3AA0">
              <w:t xml:space="preserve">SO 98-98 </w:t>
            </w:r>
            <w:r w:rsidR="006D177C" w:rsidRPr="002E3AA0">
              <w:t xml:space="preserve">kromě položek </w:t>
            </w:r>
            <w:r w:rsidR="009F208A">
              <w:t>10</w:t>
            </w:r>
            <w:r w:rsidR="006D177C" w:rsidRPr="002E3AA0">
              <w:t xml:space="preserve"> zhotovených v Sekci 1 stavební zhotovených v části dle Smluvních podmínek žluté knihy FIDIC</w:t>
            </w:r>
          </w:p>
        </w:tc>
        <w:tc>
          <w:tcPr>
            <w:tcW w:w="2637" w:type="dxa"/>
          </w:tcPr>
          <w:p w14:paraId="65AF1BE4" w14:textId="6F96C115" w:rsidR="00A679CC" w:rsidRDefault="00A679CC" w:rsidP="002E3AA0">
            <w:pPr>
              <w:pStyle w:val="Tabulka-8"/>
            </w:pPr>
            <w:r w:rsidRPr="002E0394">
              <w:rPr>
                <w:bCs/>
              </w:rPr>
              <w:t>6 měsíců</w:t>
            </w:r>
            <w:r w:rsidRPr="00F078E3">
              <w:t xml:space="preserve"> </w:t>
            </w:r>
            <w:r w:rsidRPr="00F078E3">
              <w:rPr>
                <w:bCs/>
              </w:rPr>
              <w:t>ode dne vydání Potvrzení o převzetí</w:t>
            </w:r>
            <w:r w:rsidRPr="00F078E3">
              <w:t xml:space="preserve"> Sekce </w:t>
            </w:r>
            <w:r w:rsidR="006D177C">
              <w:t xml:space="preserve">1 </w:t>
            </w:r>
            <w:r w:rsidRPr="00F078E3">
              <w:t>stavební</w:t>
            </w:r>
          </w:p>
        </w:tc>
      </w:tr>
    </w:tbl>
    <w:p w14:paraId="23ED4726" w14:textId="77777777" w:rsidR="00A679CC" w:rsidRDefault="00A679CC" w:rsidP="00A679CC">
      <w:pPr>
        <w:pStyle w:val="TextbezslBEZMEZER"/>
      </w:pPr>
    </w:p>
    <w:p w14:paraId="2F315110" w14:textId="7A5C2C70" w:rsidR="00A679CC" w:rsidRDefault="00A679CC" w:rsidP="00A679CC">
      <w:pPr>
        <w:pStyle w:val="TabulkaNadpis"/>
      </w:pPr>
      <w:bookmarkStart w:id="66" w:name="_GoBack"/>
      <w:r>
        <w:t xml:space="preserve">Specifikace jednotlivých sekcí - </w:t>
      </w:r>
      <w:r w:rsidRPr="00A679CC">
        <w:t xml:space="preserve">část dle Smluvních podmínek </w:t>
      </w:r>
      <w:r>
        <w:t xml:space="preserve">žluté </w:t>
      </w:r>
      <w:r w:rsidRPr="00A679CC">
        <w:t>knihy FIDIC</w:t>
      </w:r>
    </w:p>
    <w:tbl>
      <w:tblPr>
        <w:tblStyle w:val="TabulkaS-zhlav"/>
        <w:tblW w:w="8165" w:type="dxa"/>
        <w:tblInd w:w="709" w:type="dxa"/>
        <w:tblLook w:val="04E0" w:firstRow="1" w:lastRow="1" w:firstColumn="1" w:lastColumn="0" w:noHBand="0" w:noVBand="1"/>
      </w:tblPr>
      <w:tblGrid>
        <w:gridCol w:w="1843"/>
        <w:gridCol w:w="3685"/>
        <w:gridCol w:w="2637"/>
      </w:tblGrid>
      <w:tr w:rsidR="00A679CC" w:rsidRPr="005D168C" w14:paraId="37D1D60D"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11FF9C18" w14:textId="77777777" w:rsidR="00A679CC" w:rsidRPr="005D168C" w:rsidRDefault="00A679CC" w:rsidP="00A679CC">
            <w:pPr>
              <w:pStyle w:val="Tabulka-8"/>
              <w:rPr>
                <w:b w:val="0"/>
              </w:rPr>
            </w:pPr>
            <w:r w:rsidRPr="005D168C">
              <w:t>Popis</w:t>
            </w:r>
          </w:p>
        </w:tc>
        <w:tc>
          <w:tcPr>
            <w:tcW w:w="3685" w:type="dxa"/>
          </w:tcPr>
          <w:p w14:paraId="161410EC" w14:textId="77777777" w:rsidR="00A679CC" w:rsidRPr="005D168C" w:rsidRDefault="00A679CC" w:rsidP="00A679CC">
            <w:pPr>
              <w:pStyle w:val="Tabulka-8"/>
            </w:pPr>
          </w:p>
        </w:tc>
        <w:tc>
          <w:tcPr>
            <w:tcW w:w="2637" w:type="dxa"/>
          </w:tcPr>
          <w:p w14:paraId="1AD9FD29" w14:textId="77777777" w:rsidR="00A679CC" w:rsidRPr="005D168C" w:rsidRDefault="00A679CC" w:rsidP="00A679CC">
            <w:pPr>
              <w:pStyle w:val="Tabulka-8"/>
              <w:rPr>
                <w:b w:val="0"/>
              </w:rPr>
            </w:pPr>
            <w:r w:rsidRPr="005D168C">
              <w:t>Doba pro dokončení</w:t>
            </w:r>
          </w:p>
        </w:tc>
      </w:tr>
      <w:tr w:rsidR="00A679CC" w14:paraId="305FE022" w14:textId="77777777" w:rsidTr="00FC1D8A">
        <w:tc>
          <w:tcPr>
            <w:tcW w:w="1843" w:type="dxa"/>
          </w:tcPr>
          <w:p w14:paraId="0A13AD4A" w14:textId="66A01082" w:rsidR="00A679CC" w:rsidRDefault="00A679CC" w:rsidP="002E3AA0">
            <w:pPr>
              <w:pStyle w:val="Tabulka-8"/>
            </w:pPr>
            <w:r w:rsidRPr="00F078E3">
              <w:t>Sekce</w:t>
            </w:r>
            <w:r w:rsidR="006D177C">
              <w:t xml:space="preserve"> </w:t>
            </w:r>
            <w:r w:rsidR="009F208A">
              <w:t>2</w:t>
            </w:r>
          </w:p>
        </w:tc>
        <w:tc>
          <w:tcPr>
            <w:tcW w:w="3685" w:type="dxa"/>
          </w:tcPr>
          <w:p w14:paraId="2FEBB26C" w14:textId="3158278A" w:rsidR="00A679CC" w:rsidRPr="000D2056" w:rsidRDefault="003217FD" w:rsidP="002E3AA0">
            <w:pPr>
              <w:pStyle w:val="Tabulka-8"/>
            </w:pPr>
            <w:r>
              <w:rPr>
                <w:bCs/>
              </w:rPr>
              <w:t xml:space="preserve">Projektování - </w:t>
            </w:r>
            <w:r w:rsidR="00AB3AC1" w:rsidRPr="00F078E3">
              <w:rPr>
                <w:bCs/>
              </w:rPr>
              <w:t xml:space="preserve">aktualizace dokumentace PDPS. </w:t>
            </w:r>
          </w:p>
        </w:tc>
        <w:tc>
          <w:tcPr>
            <w:tcW w:w="2637" w:type="dxa"/>
          </w:tcPr>
          <w:p w14:paraId="0028981A" w14:textId="77777777" w:rsidR="00A679CC" w:rsidRDefault="00A679CC" w:rsidP="00A679CC">
            <w:pPr>
              <w:pStyle w:val="Tabulka-8"/>
            </w:pPr>
            <w:r w:rsidRPr="000D2056">
              <w:t>3 měsíce</w:t>
            </w:r>
            <w:r w:rsidRPr="00F078E3">
              <w:t xml:space="preserve"> </w:t>
            </w:r>
            <w:r w:rsidRPr="000D2056">
              <w:t xml:space="preserve">od Data zahájení prací (předpokládané zahájení </w:t>
            </w:r>
            <w:r>
              <w:t xml:space="preserve">1. 3. </w:t>
            </w:r>
            <w:r w:rsidRPr="000D2056">
              <w:t>2024)</w:t>
            </w:r>
          </w:p>
        </w:tc>
      </w:tr>
      <w:tr w:rsidR="00A679CC" w14:paraId="59E67F62" w14:textId="77777777" w:rsidTr="00FC1D8A">
        <w:tc>
          <w:tcPr>
            <w:tcW w:w="1843" w:type="dxa"/>
          </w:tcPr>
          <w:p w14:paraId="0574308B" w14:textId="4E9C8341" w:rsidR="00A679CC" w:rsidRDefault="00A679CC" w:rsidP="002E3AA0">
            <w:pPr>
              <w:pStyle w:val="Tabulka-8"/>
            </w:pPr>
            <w:r w:rsidRPr="00F078E3">
              <w:t xml:space="preserve">Sekce </w:t>
            </w:r>
            <w:r w:rsidR="009F208A">
              <w:t>3</w:t>
            </w:r>
          </w:p>
        </w:tc>
        <w:tc>
          <w:tcPr>
            <w:tcW w:w="3685" w:type="dxa"/>
          </w:tcPr>
          <w:p w14:paraId="5577065B" w14:textId="6B45772F" w:rsidR="00A679CC" w:rsidRPr="000D2056" w:rsidRDefault="003217FD" w:rsidP="002E3AA0">
            <w:pPr>
              <w:pStyle w:val="Tabulka-8"/>
            </w:pPr>
            <w:r>
              <w:t xml:space="preserve">Zhotovení díla - všechny objekty </w:t>
            </w:r>
            <w:r w:rsidR="00AB3AC1" w:rsidRPr="00F078E3">
              <w:t>SO</w:t>
            </w:r>
            <w:r>
              <w:t xml:space="preserve"> a </w:t>
            </w:r>
            <w:r w:rsidR="00AB3AC1" w:rsidRPr="00F078E3">
              <w:t>PS</w:t>
            </w:r>
            <w:r>
              <w:t xml:space="preserve"> </w:t>
            </w:r>
          </w:p>
        </w:tc>
        <w:tc>
          <w:tcPr>
            <w:tcW w:w="2637" w:type="dxa"/>
          </w:tcPr>
          <w:p w14:paraId="523BC44C" w14:textId="77777777" w:rsidR="00A679CC" w:rsidRDefault="00A679CC" w:rsidP="00A679CC">
            <w:pPr>
              <w:pStyle w:val="Tabulka-8"/>
            </w:pPr>
            <w:r w:rsidRPr="000D2056">
              <w:t>10 měsíců</w:t>
            </w:r>
            <w:r w:rsidRPr="00F078E3">
              <w:t xml:space="preserve"> </w:t>
            </w:r>
            <w:r w:rsidRPr="000D2056">
              <w:t>od Data zahájení prací</w:t>
            </w:r>
          </w:p>
        </w:tc>
      </w:tr>
      <w:tr w:rsidR="00A679CC" w14:paraId="34A63926" w14:textId="77777777" w:rsidTr="00FC1D8A">
        <w:tc>
          <w:tcPr>
            <w:tcW w:w="1843" w:type="dxa"/>
          </w:tcPr>
          <w:p w14:paraId="6B8A90A2" w14:textId="02B59FBD" w:rsidR="00A679CC" w:rsidRDefault="003217FD" w:rsidP="002E3AA0">
            <w:pPr>
              <w:pStyle w:val="Tabulka-8"/>
            </w:pPr>
            <w:r>
              <w:t>Dokončení díla</w:t>
            </w:r>
          </w:p>
        </w:tc>
        <w:tc>
          <w:tcPr>
            <w:tcW w:w="3685" w:type="dxa"/>
          </w:tcPr>
          <w:p w14:paraId="3DDB8D17" w14:textId="66AD7295" w:rsidR="00A679CC" w:rsidRPr="002E0394" w:rsidRDefault="00AB3AC1" w:rsidP="002E3AA0">
            <w:pPr>
              <w:pStyle w:val="Tabulka-8"/>
              <w:rPr>
                <w:bCs/>
              </w:rPr>
            </w:pPr>
            <w:r w:rsidRPr="00C921BC">
              <w:t>SO 98-98</w:t>
            </w:r>
            <w:r w:rsidR="003217FD">
              <w:t xml:space="preserve"> kromě položek č. </w:t>
            </w:r>
            <w:r w:rsidR="009F208A">
              <w:t>10</w:t>
            </w:r>
          </w:p>
        </w:tc>
        <w:tc>
          <w:tcPr>
            <w:tcW w:w="2637" w:type="dxa"/>
          </w:tcPr>
          <w:p w14:paraId="2AC0771C" w14:textId="52958D03" w:rsidR="00A679CC" w:rsidRDefault="00A679CC" w:rsidP="00FE12C1">
            <w:pPr>
              <w:pStyle w:val="Tabulka-8"/>
            </w:pPr>
            <w:r w:rsidRPr="002E0394">
              <w:rPr>
                <w:bCs/>
              </w:rPr>
              <w:t>6 měsíců</w:t>
            </w:r>
            <w:r w:rsidRPr="00F078E3">
              <w:t xml:space="preserve"> </w:t>
            </w:r>
            <w:r w:rsidRPr="00F078E3">
              <w:rPr>
                <w:bCs/>
              </w:rPr>
              <w:t>ode dne vydání Potvrzení o převzetí</w:t>
            </w:r>
            <w:r w:rsidRPr="00F078E3">
              <w:t xml:space="preserve"> Sekce </w:t>
            </w:r>
            <w:del w:id="67" w:author="Zapletalová Lucie, Mgr." w:date="2024-01-16T13:07:00Z">
              <w:r w:rsidR="003217FD" w:rsidDel="00FE12C1">
                <w:delText xml:space="preserve">4 </w:delText>
              </w:r>
            </w:del>
            <w:ins w:id="68" w:author="Zapletalová Lucie, Mgr." w:date="2024-01-16T13:07:00Z">
              <w:r w:rsidR="00FE12C1">
                <w:t>3</w:t>
              </w:r>
            </w:ins>
          </w:p>
        </w:tc>
      </w:tr>
      <w:bookmarkEnd w:id="66"/>
    </w:tbl>
    <w:p w14:paraId="6C8A56B9" w14:textId="4F7A621C" w:rsidR="002E0394" w:rsidRDefault="002E0394" w:rsidP="002E0394">
      <w:pPr>
        <w:pStyle w:val="Text2-1"/>
        <w:numPr>
          <w:ilvl w:val="0"/>
          <w:numId w:val="0"/>
        </w:numPr>
        <w:ind w:left="737" w:hanging="737"/>
      </w:pPr>
    </w:p>
    <w:p w14:paraId="01BF8813" w14:textId="35FF715B" w:rsidR="005458FB" w:rsidRDefault="005458FB" w:rsidP="005458FB">
      <w:pPr>
        <w:pStyle w:val="Text2-1"/>
        <w:numPr>
          <w:ilvl w:val="2"/>
          <w:numId w:val="7"/>
        </w:numPr>
      </w:pPr>
      <w:r w:rsidRPr="00930D79">
        <w:t>Závazným pro zhotovitele jsou termíny a rozsah výluk, které jsou uvedeny v</w:t>
      </w:r>
      <w:r>
        <w:t> Projektové dokumentaci – Část F – F.3_harmonogram.pdf.</w:t>
      </w:r>
    </w:p>
    <w:p w14:paraId="39B75106" w14:textId="7C5F4087" w:rsidR="002E0394" w:rsidRPr="00F50558" w:rsidRDefault="002E0394" w:rsidP="002E0394">
      <w:pPr>
        <w:pStyle w:val="Text2-1"/>
        <w:numPr>
          <w:ilvl w:val="2"/>
          <w:numId w:val="7"/>
        </w:numPr>
      </w:pPr>
      <w:r w:rsidRPr="00F50558">
        <w:lastRenderedPageBreak/>
        <w:t>Rozhodující milníky doporučeného časového harmonogramu</w:t>
      </w:r>
      <w:r w:rsidR="00F64A34">
        <w:t xml:space="preserve"> </w:t>
      </w:r>
      <w:r w:rsidR="003C76FD">
        <w:t>(</w:t>
      </w:r>
      <w:r w:rsidR="00F64A34">
        <w:t xml:space="preserve">uvedeny </w:t>
      </w:r>
      <w:r w:rsidR="003C76FD">
        <w:t>pro obě části Smluvních podmínek)</w:t>
      </w:r>
      <w:r w:rsidRPr="00F50558">
        <w:t xml:space="preserve">: </w:t>
      </w:r>
    </w:p>
    <w:p w14:paraId="48AC1FFB" w14:textId="1FF15B15" w:rsidR="002E0394" w:rsidRDefault="002E0394" w:rsidP="002E0394">
      <w:pPr>
        <w:pStyle w:val="Odrka1-1"/>
        <w:numPr>
          <w:ilvl w:val="0"/>
          <w:numId w:val="4"/>
        </w:numPr>
      </w:pPr>
      <w:r w:rsidRPr="00F50558">
        <w:t xml:space="preserve">Při zpracování počátečního harmonogramu je nutné vycházet z jednotlivých stavebních postupů uvedených v ZOV a dodržet množství a délku předjednaných výluk </w:t>
      </w:r>
    </w:p>
    <w:p w14:paraId="093FF273" w14:textId="64FB4D43" w:rsidR="003C76FD" w:rsidRDefault="003C76FD" w:rsidP="0088211E">
      <w:pPr>
        <w:pStyle w:val="TabulkaNadpis"/>
      </w:pPr>
      <w:r>
        <w:t>Postupné závazné milníky:</w:t>
      </w:r>
    </w:p>
    <w:tbl>
      <w:tblPr>
        <w:tblStyle w:val="TabulkaS-zhlav"/>
        <w:tblW w:w="8080" w:type="dxa"/>
        <w:tblInd w:w="709" w:type="dxa"/>
        <w:tblLook w:val="04A0" w:firstRow="1" w:lastRow="0" w:firstColumn="1" w:lastColumn="0" w:noHBand="0" w:noVBand="1"/>
      </w:tblPr>
      <w:tblGrid>
        <w:gridCol w:w="1843"/>
        <w:gridCol w:w="3685"/>
        <w:gridCol w:w="2552"/>
      </w:tblGrid>
      <w:tr w:rsidR="003C76FD" w14:paraId="3C6E6F6A"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6306B257" w14:textId="391884DF" w:rsidR="003C76FD" w:rsidRDefault="003C76FD" w:rsidP="0088211E">
            <w:pPr>
              <w:pStyle w:val="Tabulka-8"/>
            </w:pPr>
            <w:r>
              <w:t>Označení milníku</w:t>
            </w:r>
          </w:p>
        </w:tc>
        <w:tc>
          <w:tcPr>
            <w:tcW w:w="3685" w:type="dxa"/>
          </w:tcPr>
          <w:p w14:paraId="12F4AAD2" w14:textId="2A5428F1" w:rsidR="003C76FD" w:rsidRDefault="003C76FD" w:rsidP="0088211E">
            <w:pPr>
              <w:pStyle w:val="Tabulka-8"/>
            </w:pPr>
            <w:r>
              <w:t>Popis</w:t>
            </w:r>
          </w:p>
        </w:tc>
        <w:tc>
          <w:tcPr>
            <w:tcW w:w="2552" w:type="dxa"/>
          </w:tcPr>
          <w:p w14:paraId="3D45DE50" w14:textId="0EB43573" w:rsidR="003C76FD" w:rsidRDefault="003C76FD" w:rsidP="0088211E">
            <w:pPr>
              <w:pStyle w:val="Tabulka-8"/>
            </w:pPr>
            <w:r>
              <w:t>Termín</w:t>
            </w:r>
          </w:p>
        </w:tc>
      </w:tr>
      <w:tr w:rsidR="003C76FD" w14:paraId="48D11F48" w14:textId="77777777" w:rsidTr="00FC1D8A">
        <w:tc>
          <w:tcPr>
            <w:tcW w:w="1843" w:type="dxa"/>
          </w:tcPr>
          <w:p w14:paraId="73B512DE" w14:textId="189D96BC" w:rsidR="003C76FD" w:rsidRDefault="003C76FD" w:rsidP="0088211E">
            <w:pPr>
              <w:pStyle w:val="Tabulka-8"/>
            </w:pPr>
            <w:r>
              <w:t>Milník 1</w:t>
            </w:r>
          </w:p>
        </w:tc>
        <w:tc>
          <w:tcPr>
            <w:tcW w:w="3685" w:type="dxa"/>
          </w:tcPr>
          <w:p w14:paraId="04A1B4EE" w14:textId="06F3E87A" w:rsidR="003C76FD" w:rsidRPr="009F208A" w:rsidRDefault="003C76FD" w:rsidP="0088211E">
            <w:pPr>
              <w:pStyle w:val="Tabulka-8"/>
              <w:rPr>
                <w:b/>
                <w:bCs/>
              </w:rPr>
            </w:pPr>
            <w:r>
              <w:t xml:space="preserve">začátek </w:t>
            </w:r>
            <w:r w:rsidRPr="009F208A">
              <w:rPr>
                <w:rFonts w:asciiTheme="minorHAnsi" w:hAnsiTheme="minorHAnsi"/>
                <w:szCs w:val="16"/>
              </w:rPr>
              <w:t xml:space="preserve">a konec výluky </w:t>
            </w:r>
            <w:r w:rsidR="009F208A" w:rsidRPr="009F208A">
              <w:rPr>
                <w:rFonts w:asciiTheme="minorHAnsi" w:hAnsiTheme="minorHAnsi"/>
                <w:szCs w:val="16"/>
              </w:rPr>
              <w:t xml:space="preserve">- </w:t>
            </w:r>
            <w:r w:rsidR="009F208A" w:rsidRPr="009F208A">
              <w:rPr>
                <w:rFonts w:asciiTheme="minorHAnsi" w:eastAsia="Times New Roman" w:hAnsiTheme="minorHAnsi" w:cs="Arial"/>
                <w:szCs w:val="16"/>
                <w:lang w:eastAsia="cs-CZ"/>
              </w:rPr>
              <w:t>Martinice v Krk. (mimo) - Stará Paka (mimo) NEPŘETRŽITĚ</w:t>
            </w:r>
          </w:p>
        </w:tc>
        <w:tc>
          <w:tcPr>
            <w:tcW w:w="2552" w:type="dxa"/>
          </w:tcPr>
          <w:p w14:paraId="05C09998" w14:textId="5C4B720E" w:rsidR="003C76FD" w:rsidRDefault="00FC1D8A" w:rsidP="0088211E">
            <w:pPr>
              <w:pStyle w:val="Tabulka-8"/>
            </w:pPr>
            <w:r>
              <w:t>17. 6. 2024</w:t>
            </w:r>
            <w:r w:rsidR="009F208A">
              <w:t xml:space="preserve"> – </w:t>
            </w:r>
            <w:r>
              <w:t>14. 10. 2024</w:t>
            </w:r>
          </w:p>
        </w:tc>
      </w:tr>
      <w:tr w:rsidR="003C76FD" w14:paraId="4BC9E63A" w14:textId="77777777" w:rsidTr="00FC1D8A">
        <w:tc>
          <w:tcPr>
            <w:tcW w:w="1843" w:type="dxa"/>
          </w:tcPr>
          <w:p w14:paraId="7F7A4A7A" w14:textId="365D7D4C" w:rsidR="003C76FD" w:rsidRDefault="003C76FD" w:rsidP="003C76FD">
            <w:pPr>
              <w:pStyle w:val="Tabulka-8"/>
            </w:pPr>
            <w:r>
              <w:t>Milník 2</w:t>
            </w:r>
          </w:p>
        </w:tc>
        <w:tc>
          <w:tcPr>
            <w:tcW w:w="3685" w:type="dxa"/>
          </w:tcPr>
          <w:p w14:paraId="11882BCD" w14:textId="4E997828" w:rsidR="003C76FD" w:rsidRDefault="009F208A" w:rsidP="003C76FD">
            <w:pPr>
              <w:pStyle w:val="Tabulka-8"/>
            </w:pPr>
            <w:r>
              <w:t xml:space="preserve">začátek </w:t>
            </w:r>
            <w:r w:rsidRPr="009F208A">
              <w:rPr>
                <w:rFonts w:asciiTheme="minorHAnsi" w:hAnsiTheme="minorHAnsi"/>
                <w:szCs w:val="16"/>
              </w:rPr>
              <w:t xml:space="preserve">a konec výluky - </w:t>
            </w:r>
            <w:r w:rsidRPr="009F208A">
              <w:rPr>
                <w:rFonts w:asciiTheme="minorHAnsi" w:eastAsia="Times New Roman" w:hAnsiTheme="minorHAnsi" w:cs="Arial"/>
                <w:szCs w:val="16"/>
                <w:lang w:eastAsia="cs-CZ"/>
              </w:rPr>
              <w:t>Hostinné (mimo) - Stará Paka (mimo) NEPŘETRŽITĚ</w:t>
            </w:r>
          </w:p>
        </w:tc>
        <w:tc>
          <w:tcPr>
            <w:tcW w:w="2552" w:type="dxa"/>
          </w:tcPr>
          <w:p w14:paraId="30050627" w14:textId="4CDAB90C" w:rsidR="003C76FD" w:rsidRDefault="00FC1D8A" w:rsidP="003C76FD">
            <w:pPr>
              <w:pStyle w:val="Tabulka-8"/>
            </w:pPr>
            <w:r>
              <w:t>15. 10. 2024</w:t>
            </w:r>
            <w:r w:rsidR="009F208A">
              <w:t xml:space="preserve"> – </w:t>
            </w:r>
            <w:r>
              <w:t>24. 10. 2024</w:t>
            </w:r>
          </w:p>
        </w:tc>
      </w:tr>
      <w:tr w:rsidR="009F208A" w14:paraId="1EE91745" w14:textId="77777777" w:rsidTr="00FC1D8A">
        <w:tc>
          <w:tcPr>
            <w:tcW w:w="1843" w:type="dxa"/>
          </w:tcPr>
          <w:p w14:paraId="32B2461D" w14:textId="2313E866" w:rsidR="009F208A" w:rsidRDefault="009F208A" w:rsidP="009F208A">
            <w:pPr>
              <w:pStyle w:val="Tabulka-8"/>
            </w:pPr>
            <w:r>
              <w:t>Milník 3</w:t>
            </w:r>
          </w:p>
        </w:tc>
        <w:tc>
          <w:tcPr>
            <w:tcW w:w="3685" w:type="dxa"/>
          </w:tcPr>
          <w:p w14:paraId="7C38962E" w14:textId="3C5EC489" w:rsidR="009F208A" w:rsidRPr="009F208A" w:rsidRDefault="009F208A" w:rsidP="009F208A">
            <w:pPr>
              <w:pStyle w:val="Tabulka-8"/>
              <w:rPr>
                <w:rFonts w:asciiTheme="minorHAnsi" w:hAnsiTheme="minorHAnsi"/>
                <w:szCs w:val="16"/>
              </w:rPr>
            </w:pPr>
            <w:r w:rsidRPr="009F208A">
              <w:rPr>
                <w:rFonts w:asciiTheme="minorHAnsi" w:hAnsiTheme="minorHAnsi"/>
                <w:szCs w:val="16"/>
              </w:rPr>
              <w:t xml:space="preserve">začátek a konec výluky - </w:t>
            </w:r>
            <w:r w:rsidRPr="009F208A">
              <w:rPr>
                <w:rFonts w:asciiTheme="minorHAnsi" w:eastAsia="Times New Roman" w:hAnsiTheme="minorHAnsi" w:cs="Arial"/>
                <w:szCs w:val="16"/>
                <w:lang w:eastAsia="cs-CZ"/>
              </w:rPr>
              <w:t>Martinice v Krk. (včetně) - Rokytnice n. Jiz. NEPŘETRŽITĚ</w:t>
            </w:r>
          </w:p>
        </w:tc>
        <w:tc>
          <w:tcPr>
            <w:tcW w:w="2552" w:type="dxa"/>
          </w:tcPr>
          <w:p w14:paraId="21E66623" w14:textId="43D36A3B" w:rsidR="009F208A" w:rsidRDefault="00FC1D8A" w:rsidP="009F208A">
            <w:pPr>
              <w:pStyle w:val="Tabulka-8"/>
            </w:pPr>
            <w:r>
              <w:t>15. 10. 2024</w:t>
            </w:r>
            <w:r w:rsidR="007F4407">
              <w:t xml:space="preserve"> – </w:t>
            </w:r>
            <w:r>
              <w:t>24. 10. 2024</w:t>
            </w:r>
          </w:p>
        </w:tc>
      </w:tr>
      <w:tr w:rsidR="007F4407" w14:paraId="28680C02" w14:textId="77777777" w:rsidTr="00FC1D8A">
        <w:tc>
          <w:tcPr>
            <w:tcW w:w="1843" w:type="dxa"/>
          </w:tcPr>
          <w:p w14:paraId="5E7B4400" w14:textId="4A43E92F" w:rsidR="007F4407" w:rsidRDefault="007F4407" w:rsidP="007F4407">
            <w:pPr>
              <w:pStyle w:val="Tabulka-8"/>
            </w:pPr>
            <w:r>
              <w:t>Milník 4</w:t>
            </w:r>
          </w:p>
        </w:tc>
        <w:tc>
          <w:tcPr>
            <w:tcW w:w="3685" w:type="dxa"/>
          </w:tcPr>
          <w:p w14:paraId="39ECA4EB" w14:textId="0104CE90" w:rsidR="007F4407" w:rsidRDefault="007F4407" w:rsidP="007F4407">
            <w:pPr>
              <w:pStyle w:val="Tabulka-8"/>
            </w:pPr>
            <w:r>
              <w:t xml:space="preserve">začátek </w:t>
            </w:r>
            <w:r w:rsidRPr="009F208A">
              <w:rPr>
                <w:rFonts w:asciiTheme="minorHAnsi" w:hAnsiTheme="minorHAnsi"/>
                <w:szCs w:val="16"/>
              </w:rPr>
              <w:t xml:space="preserve">a konec výluky - </w:t>
            </w:r>
            <w:r w:rsidRPr="007F4407">
              <w:rPr>
                <w:rFonts w:asciiTheme="minorHAnsi" w:eastAsia="Times New Roman" w:hAnsiTheme="minorHAnsi" w:cs="Arial"/>
                <w:szCs w:val="16"/>
                <w:lang w:eastAsia="cs-CZ"/>
              </w:rPr>
              <w:t>Kunčice n. Lab. (včetně) - Vrchlabí NEPŘETRŽITĚ</w:t>
            </w:r>
          </w:p>
        </w:tc>
        <w:tc>
          <w:tcPr>
            <w:tcW w:w="2552" w:type="dxa"/>
          </w:tcPr>
          <w:p w14:paraId="467F9AF2" w14:textId="57592E0F" w:rsidR="007F4407" w:rsidRDefault="00FC1D8A" w:rsidP="007F4407">
            <w:pPr>
              <w:pStyle w:val="Tabulka-8"/>
            </w:pPr>
            <w:r>
              <w:t>15. 10. 2024</w:t>
            </w:r>
            <w:r w:rsidR="007F4407">
              <w:t xml:space="preserve"> – </w:t>
            </w:r>
            <w:r>
              <w:t>24. 10. 2024</w:t>
            </w:r>
          </w:p>
        </w:tc>
      </w:tr>
      <w:tr w:rsidR="007F4407" w14:paraId="40EDB321" w14:textId="77777777" w:rsidTr="00FC1D8A">
        <w:tc>
          <w:tcPr>
            <w:tcW w:w="1843" w:type="dxa"/>
          </w:tcPr>
          <w:p w14:paraId="03AAD99B" w14:textId="2232B2A1" w:rsidR="007F4407" w:rsidRDefault="007F4407" w:rsidP="007F4407">
            <w:pPr>
              <w:pStyle w:val="Tabulka-8"/>
            </w:pPr>
            <w:r>
              <w:t>Milník 5</w:t>
            </w:r>
          </w:p>
        </w:tc>
        <w:tc>
          <w:tcPr>
            <w:tcW w:w="3685" w:type="dxa"/>
          </w:tcPr>
          <w:p w14:paraId="4C6AC748" w14:textId="785A8FB6" w:rsidR="007F4407" w:rsidRDefault="007F4407" w:rsidP="007F4407">
            <w:pPr>
              <w:pStyle w:val="Tabulka-8"/>
            </w:pPr>
            <w:r>
              <w:t xml:space="preserve">začátek </w:t>
            </w:r>
            <w:r w:rsidRPr="009F208A">
              <w:rPr>
                <w:rFonts w:asciiTheme="minorHAnsi" w:hAnsiTheme="minorHAnsi"/>
                <w:szCs w:val="16"/>
              </w:rPr>
              <w:t>a konec</w:t>
            </w:r>
            <w:r w:rsidRPr="007F4407">
              <w:rPr>
                <w:rFonts w:asciiTheme="minorHAnsi" w:hAnsiTheme="minorHAnsi"/>
                <w:szCs w:val="16"/>
              </w:rPr>
              <w:t xml:space="preserve"> výluky - </w:t>
            </w:r>
            <w:r w:rsidRPr="007F4407">
              <w:rPr>
                <w:rFonts w:asciiTheme="minorHAnsi" w:eastAsia="Times New Roman" w:hAnsiTheme="minorHAnsi" w:cs="Arial"/>
                <w:szCs w:val="16"/>
                <w:lang w:eastAsia="cs-CZ"/>
              </w:rPr>
              <w:t>vlečka KVK Kunčice n. Lab. NEPŘETRŽITĚ</w:t>
            </w:r>
          </w:p>
        </w:tc>
        <w:tc>
          <w:tcPr>
            <w:tcW w:w="2552" w:type="dxa"/>
          </w:tcPr>
          <w:p w14:paraId="376BE2EF" w14:textId="7E9075DB" w:rsidR="007F4407" w:rsidRDefault="00FC1D8A" w:rsidP="007F4407">
            <w:pPr>
              <w:pStyle w:val="Tabulka-8"/>
            </w:pPr>
            <w:r>
              <w:t>4. 10. 2024</w:t>
            </w:r>
            <w:r w:rsidR="007F4407">
              <w:t xml:space="preserve"> – </w:t>
            </w:r>
            <w:r>
              <w:t>24. 10. 2024</w:t>
            </w:r>
          </w:p>
        </w:tc>
      </w:tr>
      <w:tr w:rsidR="007F4407" w14:paraId="56944F79" w14:textId="77777777" w:rsidTr="00FC1D8A">
        <w:tc>
          <w:tcPr>
            <w:tcW w:w="1843" w:type="dxa"/>
          </w:tcPr>
          <w:p w14:paraId="38F9C959" w14:textId="54BE879E" w:rsidR="007F4407" w:rsidRDefault="007F4407" w:rsidP="007F4407">
            <w:pPr>
              <w:pStyle w:val="Tabulka-8"/>
            </w:pPr>
            <w:r>
              <w:t>Milník 6</w:t>
            </w:r>
          </w:p>
        </w:tc>
        <w:tc>
          <w:tcPr>
            <w:tcW w:w="3685" w:type="dxa"/>
          </w:tcPr>
          <w:p w14:paraId="61AE1FE4" w14:textId="01CE7B89" w:rsidR="007F4407" w:rsidRPr="007F4407" w:rsidRDefault="007F4407" w:rsidP="007F4407">
            <w:pPr>
              <w:pStyle w:val="Tabulka-8"/>
              <w:rPr>
                <w:rFonts w:asciiTheme="minorHAnsi" w:hAnsiTheme="minorHAnsi"/>
                <w:szCs w:val="16"/>
              </w:rPr>
            </w:pPr>
            <w:r w:rsidRPr="007F4407">
              <w:rPr>
                <w:rFonts w:asciiTheme="minorHAnsi" w:hAnsiTheme="minorHAnsi"/>
                <w:szCs w:val="16"/>
              </w:rPr>
              <w:t xml:space="preserve">začátek a konec výluky - </w:t>
            </w:r>
            <w:r w:rsidRPr="007F4407">
              <w:rPr>
                <w:rFonts w:asciiTheme="minorHAnsi" w:eastAsia="Times New Roman" w:hAnsiTheme="minorHAnsi" w:cs="Arial"/>
                <w:szCs w:val="16"/>
                <w:lang w:eastAsia="cs-CZ"/>
              </w:rPr>
              <w:t>Hostinné (mimo) - Kunčice n. Lab. (část) NEPŘETRŽITĚ</w:t>
            </w:r>
          </w:p>
        </w:tc>
        <w:tc>
          <w:tcPr>
            <w:tcW w:w="2552" w:type="dxa"/>
          </w:tcPr>
          <w:p w14:paraId="700A4F62" w14:textId="01902E9D" w:rsidR="007F4407" w:rsidRDefault="00FC1D8A" w:rsidP="007F4407">
            <w:pPr>
              <w:pStyle w:val="Tabulka-8"/>
            </w:pPr>
            <w:r>
              <w:t>25. 10. 2024</w:t>
            </w:r>
            <w:r w:rsidR="007F4407">
              <w:t xml:space="preserve"> – </w:t>
            </w:r>
            <w:r>
              <w:t>25. 11. 2024</w:t>
            </w:r>
          </w:p>
        </w:tc>
      </w:tr>
    </w:tbl>
    <w:p w14:paraId="17CFFF6D" w14:textId="77777777" w:rsidR="003C76FD" w:rsidRDefault="003C76FD" w:rsidP="0088211E">
      <w:pPr>
        <w:pStyle w:val="Textbezslovn"/>
      </w:pPr>
    </w:p>
    <w:p w14:paraId="2DB7C063" w14:textId="77777777" w:rsidR="00DA6953" w:rsidRPr="00811815" w:rsidRDefault="00DA6953" w:rsidP="00DA6953">
      <w:pPr>
        <w:pStyle w:val="Nadpis2-1"/>
      </w:pPr>
      <w:bookmarkStart w:id="69" w:name="_Toc12371215"/>
      <w:bookmarkStart w:id="70" w:name="_Toc153873400"/>
      <w:r w:rsidRPr="00811815">
        <w:t>SPECIFICKÉ POŽADAVKY</w:t>
      </w:r>
      <w:bookmarkEnd w:id="69"/>
      <w:bookmarkEnd w:id="70"/>
    </w:p>
    <w:p w14:paraId="7D5C4EFB" w14:textId="737CD741" w:rsidR="00DA6953" w:rsidRPr="00811815" w:rsidRDefault="00DA6953" w:rsidP="00DA6953">
      <w:pPr>
        <w:pStyle w:val="Text2-1"/>
      </w:pPr>
      <w:r w:rsidRPr="00DA6953">
        <w:t>Podmínky</w:t>
      </w:r>
      <w:r w:rsidRPr="00811815">
        <w:t xml:space="preserve"> pro přidělení výlukových časů, případně jiných omezení železničního provozu, uzavírky komunikací nebo jiné podmínky související </w:t>
      </w:r>
      <w:r w:rsidR="0041283E" w:rsidRPr="00811815">
        <w:t>s</w:t>
      </w:r>
      <w:r w:rsidR="0041283E">
        <w:t> </w:t>
      </w:r>
      <w:r w:rsidRPr="00811815">
        <w:t>prováděním díla:</w:t>
      </w:r>
    </w:p>
    <w:p w14:paraId="47CF9F35" w14:textId="07245487" w:rsidR="00F31AE8" w:rsidRPr="00F31AE8" w:rsidRDefault="00F31AE8" w:rsidP="00F31AE8">
      <w:pPr>
        <w:pStyle w:val="Odrka1-1"/>
      </w:pPr>
      <w:r w:rsidRPr="00F31AE8">
        <w:t xml:space="preserve">Viz NAD, část G </w:t>
      </w:r>
      <w:r w:rsidR="0041283E" w:rsidRPr="00F31AE8">
        <w:t>a</w:t>
      </w:r>
      <w:r w:rsidR="0041283E">
        <w:t> </w:t>
      </w:r>
      <w:r w:rsidRPr="00F31AE8">
        <w:t>část F této PD.</w:t>
      </w:r>
    </w:p>
    <w:p w14:paraId="21340EFD" w14:textId="1CBA9E92" w:rsidR="0069470F" w:rsidRDefault="0069470F" w:rsidP="0069470F">
      <w:pPr>
        <w:pStyle w:val="Nadpis2-1"/>
      </w:pPr>
      <w:bookmarkStart w:id="71" w:name="_Toc7077141"/>
      <w:bookmarkStart w:id="72" w:name="_Toc153873401"/>
      <w:r w:rsidRPr="00EC2E51">
        <w:t>SOUVISEJÍCÍ</w:t>
      </w:r>
      <w:r>
        <w:t xml:space="preserve"> DOKUMENTY </w:t>
      </w:r>
      <w:r w:rsidR="0041283E">
        <w:t>A </w:t>
      </w:r>
      <w:r>
        <w:t>PŘEDPISY</w:t>
      </w:r>
      <w:bookmarkEnd w:id="71"/>
      <w:bookmarkEnd w:id="72"/>
    </w:p>
    <w:p w14:paraId="652FB987" w14:textId="044D63AC" w:rsidR="00072119" w:rsidRPr="007D016E" w:rsidRDefault="00072119" w:rsidP="00072119">
      <w:pPr>
        <w:pStyle w:val="Text2-1"/>
      </w:pPr>
      <w:r w:rsidRPr="007D016E">
        <w:t xml:space="preserve">Zhotovitel se zavazuje provádět dílo </w:t>
      </w:r>
      <w:r w:rsidR="0041283E" w:rsidRPr="007D016E">
        <w:t>v</w:t>
      </w:r>
      <w:r w:rsidR="0041283E">
        <w:t> </w:t>
      </w:r>
      <w:r w:rsidRPr="007D016E">
        <w:t xml:space="preserve">souladu </w:t>
      </w:r>
      <w:r w:rsidR="0041283E" w:rsidRPr="007D016E">
        <w:t>s</w:t>
      </w:r>
      <w:r w:rsidR="0041283E">
        <w:t> </w:t>
      </w:r>
      <w:r w:rsidRPr="007D016E">
        <w:t xml:space="preserve">obecně závaznými právními předpisy České republiky </w:t>
      </w:r>
      <w:r w:rsidR="0041283E" w:rsidRPr="007D016E">
        <w:t>a</w:t>
      </w:r>
      <w:r w:rsidR="0041283E">
        <w:t> </w:t>
      </w:r>
      <w:r w:rsidRPr="007D016E">
        <w:t xml:space="preserve">EU, technickými normami </w:t>
      </w:r>
      <w:r w:rsidR="0041283E" w:rsidRPr="007D016E">
        <w:t>a</w:t>
      </w:r>
      <w:r w:rsidR="0041283E">
        <w:t> </w:t>
      </w:r>
      <w:r w:rsidRPr="007D016E">
        <w:t>s</w:t>
      </w:r>
      <w:r>
        <w:t xml:space="preserve"> dokumenty </w:t>
      </w:r>
      <w:r w:rsidR="0041283E">
        <w:t>a </w:t>
      </w:r>
      <w:r>
        <w:t xml:space="preserve">vnitřními </w:t>
      </w:r>
      <w:r w:rsidRPr="007D016E">
        <w:t xml:space="preserve">předpisy </w:t>
      </w:r>
      <w:r>
        <w:t>O</w:t>
      </w:r>
      <w:r w:rsidRPr="007D016E">
        <w:t xml:space="preserve">bjednatele (směrnice, vzorové listy, TKP, VTP, ZTP apod.), vše </w:t>
      </w:r>
      <w:r w:rsidR="0041283E" w:rsidRPr="007D016E">
        <w:t>v</w:t>
      </w:r>
      <w:r w:rsidR="0041283E">
        <w:t> </w:t>
      </w:r>
      <w:r w:rsidRPr="007D016E">
        <w:t>platném znění.</w:t>
      </w:r>
    </w:p>
    <w:p w14:paraId="72ED6407" w14:textId="3EF974D4" w:rsidR="00072119" w:rsidRDefault="00072119" w:rsidP="00072119">
      <w:pPr>
        <w:pStyle w:val="Text2-1"/>
      </w:pPr>
      <w:r w:rsidRPr="007D016E">
        <w:t>Objednatel umožňuje Zhotoviteli přístup ke</w:t>
      </w:r>
      <w:r>
        <w:t xml:space="preserve"> svým dokumentům </w:t>
      </w:r>
      <w:r w:rsidR="0041283E">
        <w:t>a </w:t>
      </w:r>
      <w:r>
        <w:t>vnitřním předpisům na</w:t>
      </w:r>
      <w:r w:rsidR="009966D4">
        <w:t> </w:t>
      </w:r>
      <w:r>
        <w:t xml:space="preserve">svých webových stránkách: </w:t>
      </w:r>
    </w:p>
    <w:p w14:paraId="182367A4" w14:textId="7569B33B"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w:t>
      </w:r>
      <w:r w:rsidR="0041283E" w:rsidRPr="003846BE">
        <w:rPr>
          <w:rStyle w:val="Tun"/>
        </w:rPr>
        <w:t>v</w:t>
      </w:r>
      <w:r w:rsidR="0041283E">
        <w:rPr>
          <w:rStyle w:val="Tun"/>
        </w:rPr>
        <w:t> </w:t>
      </w:r>
      <w:r w:rsidRPr="003846BE">
        <w:rPr>
          <w:rStyle w:val="Tun"/>
        </w:rPr>
        <w:t>sekci „</w:t>
      </w:r>
      <w:r w:rsidR="0041283E" w:rsidRPr="003846BE">
        <w:rPr>
          <w:rStyle w:val="Tun"/>
        </w:rPr>
        <w:t>O</w:t>
      </w:r>
      <w:r w:rsidR="0041283E">
        <w:rPr>
          <w:rStyle w:val="Tun"/>
        </w:rPr>
        <w:t> </w:t>
      </w:r>
      <w:r w:rsidRPr="003846BE">
        <w:rPr>
          <w:rStyle w:val="Tun"/>
        </w:rPr>
        <w:t>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0041283E" w:rsidRPr="00362D1E">
        <w:t>a</w:t>
      </w:r>
      <w:r w:rsidR="0041283E">
        <w:t> </w:t>
      </w:r>
      <w:r w:rsidRPr="009B5292">
        <w:rPr>
          <w:b/>
        </w:rPr>
        <w:t xml:space="preserve">https://typdok.tudc.cz/ </w:t>
      </w:r>
      <w:r w:rsidR="0041283E" w:rsidRPr="009B5292">
        <w:rPr>
          <w:b/>
        </w:rPr>
        <w:t>v</w:t>
      </w:r>
      <w:r w:rsidR="0041283E">
        <w:rPr>
          <w:b/>
        </w:rPr>
        <w:t> </w:t>
      </w:r>
      <w:r w:rsidRPr="009B5292">
        <w:rPr>
          <w:b/>
        </w:rPr>
        <w:t>sekci „archiv TD“</w:t>
      </w:r>
      <w:r w:rsidRPr="00362D1E">
        <w:t>.</w:t>
      </w:r>
    </w:p>
    <w:p w14:paraId="214BC53D"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72DA73A6"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9393E0" w14:textId="43E8BCDC" w:rsidR="00072119" w:rsidRPr="00E85446" w:rsidRDefault="00072119" w:rsidP="00072119">
      <w:pPr>
        <w:pStyle w:val="Textbezslovn"/>
        <w:keepNext/>
        <w:spacing w:after="0"/>
        <w:rPr>
          <w:rStyle w:val="Tun"/>
        </w:rPr>
      </w:pPr>
      <w:r>
        <w:rPr>
          <w:rStyle w:val="Tun"/>
        </w:rPr>
        <w:t>Centrum te</w:t>
      </w:r>
      <w:r w:rsidR="0083584D">
        <w:rPr>
          <w:rStyle w:val="Tun"/>
        </w:rPr>
        <w:t>chniky</w:t>
      </w:r>
      <w:r>
        <w:rPr>
          <w:rStyle w:val="Tun"/>
        </w:rPr>
        <w:t xml:space="preserve"> </w:t>
      </w:r>
      <w:r w:rsidR="0041283E">
        <w:rPr>
          <w:rStyle w:val="Tun"/>
        </w:rPr>
        <w:t>a </w:t>
      </w:r>
      <w:r>
        <w:rPr>
          <w:rStyle w:val="Tun"/>
        </w:rPr>
        <w:t>diagnostiky</w:t>
      </w:r>
      <w:r w:rsidRPr="00E85446">
        <w:rPr>
          <w:rStyle w:val="Tun"/>
        </w:rPr>
        <w:t xml:space="preserve"> </w:t>
      </w:r>
    </w:p>
    <w:p w14:paraId="559CD9DB"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7D5E8C75" w14:textId="77777777" w:rsidR="00072119" w:rsidRPr="007D016E" w:rsidRDefault="00072119" w:rsidP="00072119">
      <w:pPr>
        <w:pStyle w:val="Textbezslovn"/>
        <w:keepNext/>
        <w:spacing w:after="0"/>
      </w:pPr>
      <w:r>
        <w:t>Jeremenkova 103/23</w:t>
      </w:r>
    </w:p>
    <w:p w14:paraId="2F3F65E8" w14:textId="77777777" w:rsidR="00072119" w:rsidRDefault="00072119" w:rsidP="00072119">
      <w:pPr>
        <w:pStyle w:val="Textbezslovn"/>
      </w:pPr>
      <w:r w:rsidRPr="007D016E">
        <w:t>77</w:t>
      </w:r>
      <w:r>
        <w:t>9 00</w:t>
      </w:r>
      <w:r w:rsidRPr="007D016E">
        <w:t xml:space="preserve"> </w:t>
      </w:r>
      <w:r w:rsidRPr="00BA22D4">
        <w:t>Olomouc</w:t>
      </w:r>
    </w:p>
    <w:p w14:paraId="2E35436F"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4C68BE1C"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9520845" w14:textId="77777777" w:rsidR="00072119" w:rsidRDefault="00072119" w:rsidP="00072119">
      <w:pPr>
        <w:pStyle w:val="Textbezslovn"/>
      </w:pPr>
      <w:r>
        <w:t xml:space="preserve">Ceníky: </w:t>
      </w:r>
      <w:r w:rsidRPr="00E64846">
        <w:t>https://typdok.</w:t>
      </w:r>
      <w:r w:rsidRPr="00072119">
        <w:t>tudc</w:t>
      </w:r>
      <w:r w:rsidRPr="00E64846">
        <w:t>.cz/</w:t>
      </w:r>
    </w:p>
    <w:p w14:paraId="0B141F94" w14:textId="77777777" w:rsidR="0069470F" w:rsidRDefault="0069470F" w:rsidP="0069470F">
      <w:pPr>
        <w:pStyle w:val="Nadpis2-1"/>
      </w:pPr>
      <w:bookmarkStart w:id="73" w:name="_Toc7077142"/>
      <w:bookmarkStart w:id="74" w:name="_Toc153873402"/>
      <w:r>
        <w:lastRenderedPageBreak/>
        <w:t>PŘÍLOHY</w:t>
      </w:r>
      <w:bookmarkEnd w:id="73"/>
      <w:bookmarkEnd w:id="74"/>
    </w:p>
    <w:p w14:paraId="2FC4C4A6" w14:textId="77777777" w:rsidR="00826EEC" w:rsidRPr="00FE73A5" w:rsidRDefault="00826EEC" w:rsidP="00433506">
      <w:pPr>
        <w:pStyle w:val="Text2-1"/>
        <w:numPr>
          <w:ilvl w:val="2"/>
          <w:numId w:val="9"/>
        </w:numPr>
      </w:pPr>
      <w:bookmarkStart w:id="75" w:name="_Ref56174244"/>
      <w:r w:rsidRPr="00FE73A5">
        <w:t>Dopis</w:t>
      </w:r>
      <w:r>
        <w:t xml:space="preserve"> O14 čj. 3867/2017-SŽDC-O14</w:t>
      </w:r>
      <w:bookmarkEnd w:id="75"/>
    </w:p>
    <w:p w14:paraId="2AB8EE98" w14:textId="6D8AAEE3" w:rsidR="00826EEC" w:rsidRPr="00FE73A5" w:rsidRDefault="00826EEC" w:rsidP="00433506">
      <w:pPr>
        <w:pStyle w:val="Text2-1"/>
        <w:numPr>
          <w:ilvl w:val="2"/>
          <w:numId w:val="9"/>
        </w:numPr>
      </w:pPr>
      <w:bookmarkStart w:id="76" w:name="_Ref56174337"/>
      <w:r>
        <w:t xml:space="preserve">Dopis O14 čj. 22098/2020-SŽ-GŘ-O14 </w:t>
      </w:r>
      <w:r w:rsidR="0041283E">
        <w:t>a </w:t>
      </w:r>
      <w:r>
        <w:t>dokument „Dočasné požadavky na břevnové svítilny pro akce OŘ“</w:t>
      </w:r>
      <w:bookmarkEnd w:id="76"/>
    </w:p>
    <w:p w14:paraId="2DFF2AB3" w14:textId="546772A6" w:rsidR="0069470F" w:rsidRDefault="00A801A6" w:rsidP="00CF76BF">
      <w:pPr>
        <w:pStyle w:val="Text2-1"/>
      </w:pPr>
      <w:bookmarkStart w:id="77" w:name="_Ref121495527"/>
      <w:bookmarkStart w:id="78" w:name="_Ref121839774"/>
      <w:r w:rsidRPr="005A5D09">
        <w:t xml:space="preserve">Specifikace </w:t>
      </w:r>
      <w:r w:rsidR="0041283E" w:rsidRPr="005A5D09">
        <w:t>a</w:t>
      </w:r>
      <w:r w:rsidR="0041283E">
        <w:t> </w:t>
      </w:r>
      <w:r w:rsidRPr="005A5D09">
        <w:t xml:space="preserve">zásady uchovávání </w:t>
      </w:r>
      <w:r w:rsidR="0041283E" w:rsidRPr="005A5D09">
        <w:t>a</w:t>
      </w:r>
      <w:r w:rsidR="0041283E">
        <w:t> </w:t>
      </w:r>
      <w:r w:rsidRPr="005A5D09">
        <w:t xml:space="preserve">výměny dat mezi JZP </w:t>
      </w:r>
      <w:r w:rsidR="0041283E" w:rsidRPr="005A5D09">
        <w:t>a</w:t>
      </w:r>
      <w:r w:rsidR="0041283E">
        <w:t> </w:t>
      </w:r>
      <w:r w:rsidRPr="005A5D09">
        <w:t xml:space="preserve">technologiemi ŽDC, </w:t>
      </w:r>
      <w:r w:rsidR="0041283E" w:rsidRPr="005A5D09">
        <w:t>v.</w:t>
      </w:r>
      <w:r w:rsidR="0041283E">
        <w:t> </w:t>
      </w:r>
      <w:r w:rsidRPr="005A5D09">
        <w:t>1.00 – 07/2022</w:t>
      </w:r>
      <w:bookmarkEnd w:id="77"/>
      <w:bookmarkEnd w:id="78"/>
    </w:p>
    <w:p w14:paraId="3115DAC9" w14:textId="77777777" w:rsidR="005D7A71" w:rsidRDefault="005D7A71" w:rsidP="0069470F">
      <w:pPr>
        <w:pStyle w:val="Textbezslovn"/>
      </w:pPr>
    </w:p>
    <w:p w14:paraId="2E772EFB" w14:textId="77777777" w:rsidR="00826B7B" w:rsidRDefault="00826B7B"/>
    <w:sectPr w:rsidR="00826B7B" w:rsidSect="00C648DE">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A7066" w14:textId="77777777" w:rsidR="006B0757" w:rsidRDefault="006B0757" w:rsidP="00962258">
      <w:pPr>
        <w:spacing w:after="0" w:line="240" w:lineRule="auto"/>
      </w:pPr>
      <w:r>
        <w:separator/>
      </w:r>
    </w:p>
  </w:endnote>
  <w:endnote w:type="continuationSeparator" w:id="0">
    <w:p w14:paraId="6E0B986D" w14:textId="77777777" w:rsidR="006B0757" w:rsidRDefault="006B07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679CC" w:rsidRPr="003462EB" w14:paraId="40D85AEE" w14:textId="77777777" w:rsidTr="00633336">
      <w:tc>
        <w:tcPr>
          <w:tcW w:w="907" w:type="dxa"/>
          <w:tcMar>
            <w:left w:w="0" w:type="dxa"/>
            <w:right w:w="0" w:type="dxa"/>
          </w:tcMar>
          <w:vAlign w:val="bottom"/>
        </w:tcPr>
        <w:p w14:paraId="4C6DD03F" w14:textId="694483F8" w:rsidR="00A679CC" w:rsidRPr="00B8518B" w:rsidRDefault="00A679C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2C1">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12C1">
            <w:rPr>
              <w:rStyle w:val="slostrnky"/>
              <w:noProof/>
            </w:rPr>
            <w:t>18</w:t>
          </w:r>
          <w:r w:rsidRPr="00B8518B">
            <w:rPr>
              <w:rStyle w:val="slostrnky"/>
            </w:rPr>
            <w:fldChar w:fldCharType="end"/>
          </w:r>
        </w:p>
      </w:tc>
      <w:tc>
        <w:tcPr>
          <w:tcW w:w="0" w:type="auto"/>
          <w:vAlign w:val="bottom"/>
        </w:tcPr>
        <w:p w14:paraId="2BDAD27C" w14:textId="63663C71" w:rsidR="00A679CC" w:rsidRPr="003462EB" w:rsidRDefault="006B0757" w:rsidP="008664BF">
          <w:pPr>
            <w:pStyle w:val="Zpatvlevo"/>
          </w:pPr>
          <w:fldSimple w:instr=" STYLEREF  _Název_akce  \* MERGEFORMAT ">
            <w:r w:rsidR="00FE12C1">
              <w:rPr>
                <w:noProof/>
              </w:rPr>
              <w:t>„Revitalizace trati Chlumec nad Cidlinou – Trutnov“, 0.etapa</w:t>
            </w:r>
          </w:fldSimple>
        </w:p>
        <w:p w14:paraId="04C9B179" w14:textId="77777777" w:rsidR="00A679CC" w:rsidRDefault="00A679CC" w:rsidP="00477CAC">
          <w:pPr>
            <w:pStyle w:val="Zpatvlevo"/>
          </w:pPr>
          <w:r>
            <w:t>Požadavky Objednatele - Zvláštní</w:t>
          </w:r>
          <w:r w:rsidRPr="003462EB">
            <w:t xml:space="preserve"> technické podmínky</w:t>
          </w:r>
          <w:r>
            <w:t xml:space="preserve"> </w:t>
          </w:r>
        </w:p>
        <w:p w14:paraId="48AA1AF1" w14:textId="77777777" w:rsidR="00A679CC" w:rsidRPr="003462EB" w:rsidRDefault="00A679CC" w:rsidP="008C6E84">
          <w:pPr>
            <w:pStyle w:val="Zpatvlevo"/>
          </w:pPr>
          <w:r>
            <w:t xml:space="preserve">Zhotovení Projektová dokumentace a </w:t>
          </w:r>
          <w:r w:rsidRPr="003462EB">
            <w:t>Zhotovení stavby</w:t>
          </w:r>
          <w:r>
            <w:t xml:space="preserve"> (ZTP D+B-F)</w:t>
          </w:r>
        </w:p>
      </w:tc>
    </w:tr>
  </w:tbl>
  <w:p w14:paraId="47252BF6" w14:textId="77777777" w:rsidR="00A679CC" w:rsidRPr="00614E71" w:rsidRDefault="00A679C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679CC" w:rsidRPr="009E09BE" w14:paraId="16B1A0A8" w14:textId="77777777" w:rsidTr="00633336">
      <w:tc>
        <w:tcPr>
          <w:tcW w:w="0" w:type="auto"/>
          <w:tcMar>
            <w:left w:w="0" w:type="dxa"/>
            <w:right w:w="0" w:type="dxa"/>
          </w:tcMar>
          <w:vAlign w:val="bottom"/>
        </w:tcPr>
        <w:p w14:paraId="3DA0F36B" w14:textId="2A4D3FFC" w:rsidR="00A679CC" w:rsidRDefault="006B0757" w:rsidP="00722CCE">
          <w:pPr>
            <w:pStyle w:val="Zpatvpravo"/>
          </w:pPr>
          <w:fldSimple w:instr=" STYLEREF  _Název_akce  \* MERGEFORMAT ">
            <w:r w:rsidR="00FE12C1">
              <w:rPr>
                <w:noProof/>
              </w:rPr>
              <w:t>„Revitalizace trati Chlumec nad Cidlinou – Trutnov“, 0.etapa</w:t>
            </w:r>
          </w:fldSimple>
        </w:p>
        <w:p w14:paraId="62A73732" w14:textId="77777777" w:rsidR="00A679CC" w:rsidRDefault="00A679CC" w:rsidP="00686013">
          <w:pPr>
            <w:pStyle w:val="Zpatvpravo"/>
          </w:pPr>
          <w:r>
            <w:t>Požadavky Objednatele - Zvláštní</w:t>
          </w:r>
          <w:r w:rsidRPr="003462EB">
            <w:t xml:space="preserve"> technické podmínky</w:t>
          </w:r>
        </w:p>
        <w:p w14:paraId="43FD6583" w14:textId="77777777" w:rsidR="00A679CC" w:rsidRPr="003462EB" w:rsidRDefault="00A679CC"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6B2C1F17" w14:textId="59C347B5" w:rsidR="00A679CC" w:rsidRPr="009E09BE" w:rsidRDefault="00A679C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E12C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12C1">
            <w:rPr>
              <w:rStyle w:val="slostrnky"/>
              <w:noProof/>
            </w:rPr>
            <w:t>18</w:t>
          </w:r>
          <w:r w:rsidRPr="00B8518B">
            <w:rPr>
              <w:rStyle w:val="slostrnky"/>
            </w:rPr>
            <w:fldChar w:fldCharType="end"/>
          </w:r>
        </w:p>
      </w:tc>
    </w:tr>
  </w:tbl>
  <w:p w14:paraId="376D04B4" w14:textId="77777777" w:rsidR="00A679CC" w:rsidRPr="00B8518B" w:rsidRDefault="00A679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A8D0D" w14:textId="77777777" w:rsidR="00A679CC" w:rsidRPr="00B8518B" w:rsidRDefault="00A679CC" w:rsidP="00460660">
    <w:pPr>
      <w:pStyle w:val="Zpat"/>
      <w:rPr>
        <w:sz w:val="2"/>
        <w:szCs w:val="2"/>
      </w:rPr>
    </w:pPr>
  </w:p>
  <w:p w14:paraId="2DA21140" w14:textId="77777777" w:rsidR="00A679CC" w:rsidRDefault="00A679CC" w:rsidP="00F73A5A">
    <w:pPr>
      <w:pStyle w:val="Zpatvlevo"/>
      <w:rPr>
        <w:rFonts w:cs="Calibri"/>
        <w:szCs w:val="12"/>
      </w:rPr>
    </w:pPr>
  </w:p>
  <w:p w14:paraId="3D7CA2E3" w14:textId="77777777" w:rsidR="00A679CC" w:rsidRPr="00460660" w:rsidRDefault="00A679C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CCF27" w14:textId="77777777" w:rsidR="006B0757" w:rsidRDefault="006B0757" w:rsidP="00962258">
      <w:pPr>
        <w:spacing w:after="0" w:line="240" w:lineRule="auto"/>
      </w:pPr>
      <w:r>
        <w:separator/>
      </w:r>
    </w:p>
  </w:footnote>
  <w:footnote w:type="continuationSeparator" w:id="0">
    <w:p w14:paraId="437C07E6" w14:textId="77777777" w:rsidR="006B0757" w:rsidRDefault="006B07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79CC" w14:paraId="58A5F202" w14:textId="77777777" w:rsidTr="00B22106">
      <w:trPr>
        <w:trHeight w:hRule="exact" w:val="936"/>
      </w:trPr>
      <w:tc>
        <w:tcPr>
          <w:tcW w:w="1361" w:type="dxa"/>
          <w:tcMar>
            <w:left w:w="0" w:type="dxa"/>
            <w:right w:w="0" w:type="dxa"/>
          </w:tcMar>
        </w:tcPr>
        <w:p w14:paraId="5E2F16D2" w14:textId="77777777" w:rsidR="00A679CC" w:rsidRPr="00B8518B" w:rsidRDefault="00A679CC" w:rsidP="00FC6389">
          <w:pPr>
            <w:pStyle w:val="Zpat"/>
            <w:rPr>
              <w:rStyle w:val="slostrnky"/>
            </w:rPr>
          </w:pPr>
        </w:p>
      </w:tc>
      <w:tc>
        <w:tcPr>
          <w:tcW w:w="3458" w:type="dxa"/>
          <w:shd w:val="clear" w:color="auto" w:fill="auto"/>
          <w:tcMar>
            <w:left w:w="0" w:type="dxa"/>
            <w:right w:w="0" w:type="dxa"/>
          </w:tcMar>
        </w:tcPr>
        <w:p w14:paraId="4F8B5992" w14:textId="77777777" w:rsidR="00A679CC" w:rsidRDefault="00A679CC" w:rsidP="00FC6389">
          <w:pPr>
            <w:pStyle w:val="Zpat"/>
          </w:pPr>
          <w:r>
            <w:rPr>
              <w:noProof/>
              <w:lang w:eastAsia="cs-CZ"/>
            </w:rPr>
            <w:drawing>
              <wp:anchor distT="0" distB="0" distL="114300" distR="114300" simplePos="0" relativeHeight="251674624" behindDoc="0" locked="1" layoutInCell="1" allowOverlap="1" wp14:anchorId="1927571B" wp14:editId="154557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F8035E" w14:textId="77777777" w:rsidR="00A679CC" w:rsidRPr="00D6163D" w:rsidRDefault="00A679CC" w:rsidP="00FC6389">
          <w:pPr>
            <w:pStyle w:val="Druhdokumentu"/>
          </w:pPr>
        </w:p>
      </w:tc>
    </w:tr>
    <w:tr w:rsidR="00A679CC" w14:paraId="22E71ECD" w14:textId="77777777" w:rsidTr="00B22106">
      <w:trPr>
        <w:trHeight w:hRule="exact" w:val="936"/>
      </w:trPr>
      <w:tc>
        <w:tcPr>
          <w:tcW w:w="1361" w:type="dxa"/>
          <w:tcMar>
            <w:left w:w="0" w:type="dxa"/>
            <w:right w:w="0" w:type="dxa"/>
          </w:tcMar>
        </w:tcPr>
        <w:p w14:paraId="71420DCA" w14:textId="77777777" w:rsidR="00A679CC" w:rsidRPr="00B8518B" w:rsidRDefault="00A679CC" w:rsidP="00FC6389">
          <w:pPr>
            <w:pStyle w:val="Zpat"/>
            <w:rPr>
              <w:rStyle w:val="slostrnky"/>
            </w:rPr>
          </w:pPr>
        </w:p>
      </w:tc>
      <w:tc>
        <w:tcPr>
          <w:tcW w:w="3458" w:type="dxa"/>
          <w:shd w:val="clear" w:color="auto" w:fill="auto"/>
          <w:tcMar>
            <w:left w:w="0" w:type="dxa"/>
            <w:right w:w="0" w:type="dxa"/>
          </w:tcMar>
        </w:tcPr>
        <w:p w14:paraId="0E180123" w14:textId="77777777" w:rsidR="00A679CC" w:rsidRDefault="00A679CC" w:rsidP="00FC6389">
          <w:pPr>
            <w:pStyle w:val="Zpat"/>
          </w:pPr>
        </w:p>
      </w:tc>
      <w:tc>
        <w:tcPr>
          <w:tcW w:w="5756" w:type="dxa"/>
          <w:shd w:val="clear" w:color="auto" w:fill="auto"/>
          <w:tcMar>
            <w:left w:w="0" w:type="dxa"/>
            <w:right w:w="0" w:type="dxa"/>
          </w:tcMar>
        </w:tcPr>
        <w:p w14:paraId="49F04DD7" w14:textId="77777777" w:rsidR="00A679CC" w:rsidRPr="00D6163D" w:rsidRDefault="00A679CC" w:rsidP="00FC6389">
          <w:pPr>
            <w:pStyle w:val="Druhdokumentu"/>
          </w:pPr>
        </w:p>
      </w:tc>
    </w:tr>
  </w:tbl>
  <w:p w14:paraId="17957551" w14:textId="77777777" w:rsidR="00A679CC" w:rsidRPr="00D6163D" w:rsidRDefault="00A679CC" w:rsidP="00FC6389">
    <w:pPr>
      <w:pStyle w:val="Zhlav"/>
      <w:rPr>
        <w:sz w:val="8"/>
        <w:szCs w:val="8"/>
      </w:rPr>
    </w:pPr>
  </w:p>
  <w:p w14:paraId="5BC26BE8" w14:textId="77777777" w:rsidR="00A679CC" w:rsidRPr="00460660" w:rsidRDefault="00A679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005887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0"/>
  </w:num>
  <w:num w:numId="7">
    <w:abstractNumId w:val="3"/>
  </w:num>
  <w:num w:numId="8">
    <w:abstractNumId w:val="9"/>
  </w:num>
  <w:num w:numId="9">
    <w:abstractNumId w:val="3"/>
  </w:num>
  <w:num w:numId="10">
    <w:abstractNumId w:val="6"/>
  </w:num>
  <w:num w:numId="11">
    <w:abstractNumId w:val="7"/>
  </w:num>
  <w:num w:numId="12">
    <w:abstractNumId w:val="8"/>
  </w:num>
  <w:num w:numId="13">
    <w:abstractNumId w:val="1"/>
  </w:num>
  <w:num w:numId="14">
    <w:abstractNumId w:val="3"/>
  </w:num>
  <w:num w:numId="15">
    <w:abstractNumId w:val="9"/>
  </w:num>
  <w:num w:numId="16">
    <w:abstractNumId w:val="3"/>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pletalová Lucie, Mgr.">
    <w15:presenceInfo w15:providerId="AD" w15:userId="S-1-5-21-3656830906-3839017365-80349702-8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10E"/>
    <w:rsid w:val="00002228"/>
    <w:rsid w:val="00007BA4"/>
    <w:rsid w:val="00012EC4"/>
    <w:rsid w:val="00016692"/>
    <w:rsid w:val="00017F3C"/>
    <w:rsid w:val="0002289B"/>
    <w:rsid w:val="00023095"/>
    <w:rsid w:val="00024120"/>
    <w:rsid w:val="000252E2"/>
    <w:rsid w:val="00034059"/>
    <w:rsid w:val="00041EC8"/>
    <w:rsid w:val="00043439"/>
    <w:rsid w:val="000452F2"/>
    <w:rsid w:val="0005426C"/>
    <w:rsid w:val="00054FC6"/>
    <w:rsid w:val="00063B66"/>
    <w:rsid w:val="000645A8"/>
    <w:rsid w:val="0006465A"/>
    <w:rsid w:val="0006588D"/>
    <w:rsid w:val="00066104"/>
    <w:rsid w:val="00067A5E"/>
    <w:rsid w:val="0007011A"/>
    <w:rsid w:val="000719BB"/>
    <w:rsid w:val="00072119"/>
    <w:rsid w:val="00072A65"/>
    <w:rsid w:val="00072C1E"/>
    <w:rsid w:val="00076B14"/>
    <w:rsid w:val="00080DD6"/>
    <w:rsid w:val="00081DAC"/>
    <w:rsid w:val="0008461A"/>
    <w:rsid w:val="000867E6"/>
    <w:rsid w:val="000911EE"/>
    <w:rsid w:val="00096307"/>
    <w:rsid w:val="000A146D"/>
    <w:rsid w:val="000A4D3F"/>
    <w:rsid w:val="000A5EE1"/>
    <w:rsid w:val="000A6E75"/>
    <w:rsid w:val="000B408F"/>
    <w:rsid w:val="000B433D"/>
    <w:rsid w:val="000B4EB8"/>
    <w:rsid w:val="000B6CAC"/>
    <w:rsid w:val="000C41F2"/>
    <w:rsid w:val="000C6F23"/>
    <w:rsid w:val="000D22C4"/>
    <w:rsid w:val="000D27D1"/>
    <w:rsid w:val="000D310E"/>
    <w:rsid w:val="000D387B"/>
    <w:rsid w:val="000D4A0D"/>
    <w:rsid w:val="000D6EFB"/>
    <w:rsid w:val="000E1A7F"/>
    <w:rsid w:val="000E1B6E"/>
    <w:rsid w:val="000E340E"/>
    <w:rsid w:val="000E6CD3"/>
    <w:rsid w:val="000F15F1"/>
    <w:rsid w:val="000F160C"/>
    <w:rsid w:val="000F4B80"/>
    <w:rsid w:val="0010775B"/>
    <w:rsid w:val="001126D8"/>
    <w:rsid w:val="00112864"/>
    <w:rsid w:val="00112AAE"/>
    <w:rsid w:val="00113187"/>
    <w:rsid w:val="00114472"/>
    <w:rsid w:val="00114988"/>
    <w:rsid w:val="00114DE9"/>
    <w:rsid w:val="00115069"/>
    <w:rsid w:val="001150F2"/>
    <w:rsid w:val="00117233"/>
    <w:rsid w:val="00120A57"/>
    <w:rsid w:val="00122CBB"/>
    <w:rsid w:val="001238B0"/>
    <w:rsid w:val="00127BF5"/>
    <w:rsid w:val="0013457F"/>
    <w:rsid w:val="001357B7"/>
    <w:rsid w:val="00135B43"/>
    <w:rsid w:val="00136398"/>
    <w:rsid w:val="00136C9E"/>
    <w:rsid w:val="00143D35"/>
    <w:rsid w:val="0014536A"/>
    <w:rsid w:val="00146BCB"/>
    <w:rsid w:val="0015027B"/>
    <w:rsid w:val="00153B6C"/>
    <w:rsid w:val="00155EB1"/>
    <w:rsid w:val="0016034B"/>
    <w:rsid w:val="00162EF7"/>
    <w:rsid w:val="00163499"/>
    <w:rsid w:val="001656A2"/>
    <w:rsid w:val="0016618F"/>
    <w:rsid w:val="00170EC5"/>
    <w:rsid w:val="001734CA"/>
    <w:rsid w:val="001747C1"/>
    <w:rsid w:val="00177D6B"/>
    <w:rsid w:val="001839A3"/>
    <w:rsid w:val="001843C2"/>
    <w:rsid w:val="001903CF"/>
    <w:rsid w:val="00191F90"/>
    <w:rsid w:val="001A0424"/>
    <w:rsid w:val="001A107F"/>
    <w:rsid w:val="001A2D82"/>
    <w:rsid w:val="001A3B3C"/>
    <w:rsid w:val="001A64B9"/>
    <w:rsid w:val="001A7245"/>
    <w:rsid w:val="001B4180"/>
    <w:rsid w:val="001B4E74"/>
    <w:rsid w:val="001B652B"/>
    <w:rsid w:val="001B7668"/>
    <w:rsid w:val="001C29CE"/>
    <w:rsid w:val="001C3C58"/>
    <w:rsid w:val="001C645F"/>
    <w:rsid w:val="001C71F2"/>
    <w:rsid w:val="001D301F"/>
    <w:rsid w:val="001D4537"/>
    <w:rsid w:val="001D4BFC"/>
    <w:rsid w:val="001D6BC5"/>
    <w:rsid w:val="001D7275"/>
    <w:rsid w:val="001E042E"/>
    <w:rsid w:val="001E04E8"/>
    <w:rsid w:val="001E0FE7"/>
    <w:rsid w:val="001E3C6D"/>
    <w:rsid w:val="001E678E"/>
    <w:rsid w:val="001E6925"/>
    <w:rsid w:val="001F45DD"/>
    <w:rsid w:val="001F4F1B"/>
    <w:rsid w:val="002007BA"/>
    <w:rsid w:val="002038C9"/>
    <w:rsid w:val="00203DFF"/>
    <w:rsid w:val="002071BB"/>
    <w:rsid w:val="00207DF5"/>
    <w:rsid w:val="00212EF3"/>
    <w:rsid w:val="002142F1"/>
    <w:rsid w:val="00214F9F"/>
    <w:rsid w:val="0022090C"/>
    <w:rsid w:val="0022166B"/>
    <w:rsid w:val="00222CA9"/>
    <w:rsid w:val="00223E25"/>
    <w:rsid w:val="00231907"/>
    <w:rsid w:val="00232000"/>
    <w:rsid w:val="00236606"/>
    <w:rsid w:val="00240B81"/>
    <w:rsid w:val="0024131A"/>
    <w:rsid w:val="002446EE"/>
    <w:rsid w:val="00246FB0"/>
    <w:rsid w:val="00247D01"/>
    <w:rsid w:val="0025030F"/>
    <w:rsid w:val="002517D7"/>
    <w:rsid w:val="00251879"/>
    <w:rsid w:val="002526BB"/>
    <w:rsid w:val="0025398F"/>
    <w:rsid w:val="00253CF4"/>
    <w:rsid w:val="00254EE7"/>
    <w:rsid w:val="0025793F"/>
    <w:rsid w:val="0026147F"/>
    <w:rsid w:val="00261A5B"/>
    <w:rsid w:val="00262E5B"/>
    <w:rsid w:val="0026409B"/>
    <w:rsid w:val="00270B08"/>
    <w:rsid w:val="00276AFE"/>
    <w:rsid w:val="00280B3E"/>
    <w:rsid w:val="00291EB4"/>
    <w:rsid w:val="00292B1E"/>
    <w:rsid w:val="002A353D"/>
    <w:rsid w:val="002A355D"/>
    <w:rsid w:val="002A3B57"/>
    <w:rsid w:val="002A6236"/>
    <w:rsid w:val="002B2AF2"/>
    <w:rsid w:val="002B30CF"/>
    <w:rsid w:val="002B5B07"/>
    <w:rsid w:val="002B6B58"/>
    <w:rsid w:val="002C1D26"/>
    <w:rsid w:val="002C31BF"/>
    <w:rsid w:val="002C389C"/>
    <w:rsid w:val="002C518B"/>
    <w:rsid w:val="002D0011"/>
    <w:rsid w:val="002D0C81"/>
    <w:rsid w:val="002D2102"/>
    <w:rsid w:val="002D277F"/>
    <w:rsid w:val="002D7FD6"/>
    <w:rsid w:val="002E0394"/>
    <w:rsid w:val="002E0CD7"/>
    <w:rsid w:val="002E0CFB"/>
    <w:rsid w:val="002E12BF"/>
    <w:rsid w:val="002E3AA0"/>
    <w:rsid w:val="002E42F5"/>
    <w:rsid w:val="002E5C7B"/>
    <w:rsid w:val="002E7F39"/>
    <w:rsid w:val="002F02D1"/>
    <w:rsid w:val="002F06BD"/>
    <w:rsid w:val="002F2943"/>
    <w:rsid w:val="002F2AE7"/>
    <w:rsid w:val="002F4333"/>
    <w:rsid w:val="00302D6C"/>
    <w:rsid w:val="0030303F"/>
    <w:rsid w:val="003035E8"/>
    <w:rsid w:val="00304DAF"/>
    <w:rsid w:val="00307207"/>
    <w:rsid w:val="00311473"/>
    <w:rsid w:val="00311CDE"/>
    <w:rsid w:val="003130A4"/>
    <w:rsid w:val="00316452"/>
    <w:rsid w:val="003217FD"/>
    <w:rsid w:val="003229ED"/>
    <w:rsid w:val="003238DE"/>
    <w:rsid w:val="003254A3"/>
    <w:rsid w:val="00327EEF"/>
    <w:rsid w:val="00330D25"/>
    <w:rsid w:val="0033239F"/>
    <w:rsid w:val="00334918"/>
    <w:rsid w:val="003418A3"/>
    <w:rsid w:val="0034274B"/>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707C6"/>
    <w:rsid w:val="0037531B"/>
    <w:rsid w:val="0037545D"/>
    <w:rsid w:val="00384DDD"/>
    <w:rsid w:val="0038531D"/>
    <w:rsid w:val="00386FF1"/>
    <w:rsid w:val="00392EB6"/>
    <w:rsid w:val="003956C6"/>
    <w:rsid w:val="003A4000"/>
    <w:rsid w:val="003A4B4B"/>
    <w:rsid w:val="003A5B16"/>
    <w:rsid w:val="003B111D"/>
    <w:rsid w:val="003B3764"/>
    <w:rsid w:val="003B38AE"/>
    <w:rsid w:val="003B41BC"/>
    <w:rsid w:val="003B4CD9"/>
    <w:rsid w:val="003B7A69"/>
    <w:rsid w:val="003C2A18"/>
    <w:rsid w:val="003C2F6C"/>
    <w:rsid w:val="003C33F2"/>
    <w:rsid w:val="003C3DDE"/>
    <w:rsid w:val="003C6679"/>
    <w:rsid w:val="003C6CD0"/>
    <w:rsid w:val="003C7400"/>
    <w:rsid w:val="003C76FD"/>
    <w:rsid w:val="003D33AD"/>
    <w:rsid w:val="003D6E72"/>
    <w:rsid w:val="003D756E"/>
    <w:rsid w:val="003D7E0C"/>
    <w:rsid w:val="003E1530"/>
    <w:rsid w:val="003E40BD"/>
    <w:rsid w:val="003E420D"/>
    <w:rsid w:val="003E4C13"/>
    <w:rsid w:val="00400FEA"/>
    <w:rsid w:val="00403A1F"/>
    <w:rsid w:val="00404FCA"/>
    <w:rsid w:val="004078F3"/>
    <w:rsid w:val="00411B6F"/>
    <w:rsid w:val="0041283E"/>
    <w:rsid w:val="00422A8F"/>
    <w:rsid w:val="00427794"/>
    <w:rsid w:val="00430D82"/>
    <w:rsid w:val="00433506"/>
    <w:rsid w:val="00443C6D"/>
    <w:rsid w:val="004449EE"/>
    <w:rsid w:val="00450B00"/>
    <w:rsid w:val="00450F07"/>
    <w:rsid w:val="00453CD3"/>
    <w:rsid w:val="00460660"/>
    <w:rsid w:val="00461654"/>
    <w:rsid w:val="00462DE1"/>
    <w:rsid w:val="00462FB5"/>
    <w:rsid w:val="00463BD5"/>
    <w:rsid w:val="00464BA9"/>
    <w:rsid w:val="00465059"/>
    <w:rsid w:val="00465BC4"/>
    <w:rsid w:val="00467F7D"/>
    <w:rsid w:val="0047014F"/>
    <w:rsid w:val="00471EA2"/>
    <w:rsid w:val="00474D13"/>
    <w:rsid w:val="00475CC1"/>
    <w:rsid w:val="00476F2F"/>
    <w:rsid w:val="004775FA"/>
    <w:rsid w:val="00477CAC"/>
    <w:rsid w:val="00483969"/>
    <w:rsid w:val="00486107"/>
    <w:rsid w:val="004868E7"/>
    <w:rsid w:val="00487210"/>
    <w:rsid w:val="004917A5"/>
    <w:rsid w:val="00491827"/>
    <w:rsid w:val="004932FE"/>
    <w:rsid w:val="004946CB"/>
    <w:rsid w:val="00496B04"/>
    <w:rsid w:val="004A04B5"/>
    <w:rsid w:val="004A4A71"/>
    <w:rsid w:val="004A634F"/>
    <w:rsid w:val="004B7F0A"/>
    <w:rsid w:val="004C08B8"/>
    <w:rsid w:val="004C0AA9"/>
    <w:rsid w:val="004C4399"/>
    <w:rsid w:val="004C71A5"/>
    <w:rsid w:val="004C787C"/>
    <w:rsid w:val="004D0A78"/>
    <w:rsid w:val="004D153A"/>
    <w:rsid w:val="004D1752"/>
    <w:rsid w:val="004D26E6"/>
    <w:rsid w:val="004D3892"/>
    <w:rsid w:val="004D4982"/>
    <w:rsid w:val="004D49B6"/>
    <w:rsid w:val="004D7D8C"/>
    <w:rsid w:val="004E79FE"/>
    <w:rsid w:val="004E7A1F"/>
    <w:rsid w:val="004F41E2"/>
    <w:rsid w:val="004F4B9B"/>
    <w:rsid w:val="004F5FC9"/>
    <w:rsid w:val="004F70CD"/>
    <w:rsid w:val="0050096A"/>
    <w:rsid w:val="00504EFD"/>
    <w:rsid w:val="0050666E"/>
    <w:rsid w:val="00511AB9"/>
    <w:rsid w:val="00513E85"/>
    <w:rsid w:val="005222A4"/>
    <w:rsid w:val="0052370D"/>
    <w:rsid w:val="00523BB5"/>
    <w:rsid w:val="00523EA7"/>
    <w:rsid w:val="00524C6F"/>
    <w:rsid w:val="00531CB9"/>
    <w:rsid w:val="00535ABB"/>
    <w:rsid w:val="005403D3"/>
    <w:rsid w:val="005406EB"/>
    <w:rsid w:val="00543631"/>
    <w:rsid w:val="005458FB"/>
    <w:rsid w:val="00545AD1"/>
    <w:rsid w:val="00547D60"/>
    <w:rsid w:val="00553375"/>
    <w:rsid w:val="00555884"/>
    <w:rsid w:val="005564E4"/>
    <w:rsid w:val="00563C4B"/>
    <w:rsid w:val="00564E35"/>
    <w:rsid w:val="00572A42"/>
    <w:rsid w:val="00573230"/>
    <w:rsid w:val="005736B7"/>
    <w:rsid w:val="005738AF"/>
    <w:rsid w:val="0057469F"/>
    <w:rsid w:val="00574ED9"/>
    <w:rsid w:val="00575E5A"/>
    <w:rsid w:val="00580245"/>
    <w:rsid w:val="00584E09"/>
    <w:rsid w:val="0058742A"/>
    <w:rsid w:val="00587551"/>
    <w:rsid w:val="00587938"/>
    <w:rsid w:val="00590BAF"/>
    <w:rsid w:val="00591DC0"/>
    <w:rsid w:val="0059249B"/>
    <w:rsid w:val="0059746D"/>
    <w:rsid w:val="005A1F44"/>
    <w:rsid w:val="005A5345"/>
    <w:rsid w:val="005B0A80"/>
    <w:rsid w:val="005B3477"/>
    <w:rsid w:val="005C555C"/>
    <w:rsid w:val="005C579A"/>
    <w:rsid w:val="005C5DC5"/>
    <w:rsid w:val="005D2F2E"/>
    <w:rsid w:val="005D2F9B"/>
    <w:rsid w:val="005D3C39"/>
    <w:rsid w:val="005D528F"/>
    <w:rsid w:val="005D7706"/>
    <w:rsid w:val="005D7A71"/>
    <w:rsid w:val="005E2F7E"/>
    <w:rsid w:val="005E453A"/>
    <w:rsid w:val="005E5CAF"/>
    <w:rsid w:val="005E6A59"/>
    <w:rsid w:val="005F5074"/>
    <w:rsid w:val="00601A8C"/>
    <w:rsid w:val="006027D8"/>
    <w:rsid w:val="00603F9F"/>
    <w:rsid w:val="0061068E"/>
    <w:rsid w:val="006115D3"/>
    <w:rsid w:val="00611B7F"/>
    <w:rsid w:val="00614E71"/>
    <w:rsid w:val="0061610E"/>
    <w:rsid w:val="006208DF"/>
    <w:rsid w:val="006239C9"/>
    <w:rsid w:val="006258C9"/>
    <w:rsid w:val="00633336"/>
    <w:rsid w:val="00633AAE"/>
    <w:rsid w:val="00634EF0"/>
    <w:rsid w:val="00641F27"/>
    <w:rsid w:val="0064572A"/>
    <w:rsid w:val="0065057D"/>
    <w:rsid w:val="00652CF1"/>
    <w:rsid w:val="00655976"/>
    <w:rsid w:val="0065610E"/>
    <w:rsid w:val="00657F60"/>
    <w:rsid w:val="00660AD3"/>
    <w:rsid w:val="006646BC"/>
    <w:rsid w:val="0066615D"/>
    <w:rsid w:val="00666AE8"/>
    <w:rsid w:val="00673449"/>
    <w:rsid w:val="006776B6"/>
    <w:rsid w:val="00686013"/>
    <w:rsid w:val="0069136C"/>
    <w:rsid w:val="0069186B"/>
    <w:rsid w:val="00693150"/>
    <w:rsid w:val="0069470F"/>
    <w:rsid w:val="006A019B"/>
    <w:rsid w:val="006A5570"/>
    <w:rsid w:val="006A558D"/>
    <w:rsid w:val="006A689C"/>
    <w:rsid w:val="006A6B6C"/>
    <w:rsid w:val="006A6FCD"/>
    <w:rsid w:val="006B0757"/>
    <w:rsid w:val="006B117C"/>
    <w:rsid w:val="006B2318"/>
    <w:rsid w:val="006B3D79"/>
    <w:rsid w:val="006B46D5"/>
    <w:rsid w:val="006B4CCE"/>
    <w:rsid w:val="006B6FE4"/>
    <w:rsid w:val="006C16E1"/>
    <w:rsid w:val="006C2019"/>
    <w:rsid w:val="006C232C"/>
    <w:rsid w:val="006C2343"/>
    <w:rsid w:val="006C2ED0"/>
    <w:rsid w:val="006C31D3"/>
    <w:rsid w:val="006C3A3A"/>
    <w:rsid w:val="006C442A"/>
    <w:rsid w:val="006C7B1D"/>
    <w:rsid w:val="006D177C"/>
    <w:rsid w:val="006E0302"/>
    <w:rsid w:val="006E0578"/>
    <w:rsid w:val="006E0B4B"/>
    <w:rsid w:val="006E294F"/>
    <w:rsid w:val="006E2B8C"/>
    <w:rsid w:val="006E314D"/>
    <w:rsid w:val="006F249D"/>
    <w:rsid w:val="006F51C0"/>
    <w:rsid w:val="006F658F"/>
    <w:rsid w:val="006F6FD5"/>
    <w:rsid w:val="00704C79"/>
    <w:rsid w:val="00710723"/>
    <w:rsid w:val="00710ABE"/>
    <w:rsid w:val="0071104F"/>
    <w:rsid w:val="00711666"/>
    <w:rsid w:val="00712141"/>
    <w:rsid w:val="00712BBB"/>
    <w:rsid w:val="007135BE"/>
    <w:rsid w:val="007140FC"/>
    <w:rsid w:val="007149AC"/>
    <w:rsid w:val="00720802"/>
    <w:rsid w:val="00722CCE"/>
    <w:rsid w:val="00723ED1"/>
    <w:rsid w:val="00731AF6"/>
    <w:rsid w:val="00733AD8"/>
    <w:rsid w:val="007349C2"/>
    <w:rsid w:val="007357E9"/>
    <w:rsid w:val="00740AF5"/>
    <w:rsid w:val="00740F97"/>
    <w:rsid w:val="0074203F"/>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77E6"/>
    <w:rsid w:val="0076790E"/>
    <w:rsid w:val="00770601"/>
    <w:rsid w:val="007730CF"/>
    <w:rsid w:val="00774B69"/>
    <w:rsid w:val="00775CFC"/>
    <w:rsid w:val="007762A4"/>
    <w:rsid w:val="0077673A"/>
    <w:rsid w:val="007846E1"/>
    <w:rsid w:val="007847D6"/>
    <w:rsid w:val="007903E5"/>
    <w:rsid w:val="007A09CD"/>
    <w:rsid w:val="007A202B"/>
    <w:rsid w:val="007A5172"/>
    <w:rsid w:val="007A67A0"/>
    <w:rsid w:val="007A78D3"/>
    <w:rsid w:val="007B1404"/>
    <w:rsid w:val="007B4640"/>
    <w:rsid w:val="007B570C"/>
    <w:rsid w:val="007B69BB"/>
    <w:rsid w:val="007B78F1"/>
    <w:rsid w:val="007C1D0D"/>
    <w:rsid w:val="007C7951"/>
    <w:rsid w:val="007E0879"/>
    <w:rsid w:val="007E3EE7"/>
    <w:rsid w:val="007E4A6E"/>
    <w:rsid w:val="007E52F8"/>
    <w:rsid w:val="007E6519"/>
    <w:rsid w:val="007E7989"/>
    <w:rsid w:val="007F4407"/>
    <w:rsid w:val="007F56A7"/>
    <w:rsid w:val="00800851"/>
    <w:rsid w:val="0080171C"/>
    <w:rsid w:val="00801857"/>
    <w:rsid w:val="008028FD"/>
    <w:rsid w:val="0080306F"/>
    <w:rsid w:val="00803BF3"/>
    <w:rsid w:val="0080795A"/>
    <w:rsid w:val="00807DD0"/>
    <w:rsid w:val="00807F41"/>
    <w:rsid w:val="00810884"/>
    <w:rsid w:val="00810E5C"/>
    <w:rsid w:val="00816930"/>
    <w:rsid w:val="00821D01"/>
    <w:rsid w:val="00823E8E"/>
    <w:rsid w:val="00826B7B"/>
    <w:rsid w:val="00826EEC"/>
    <w:rsid w:val="00831105"/>
    <w:rsid w:val="00831846"/>
    <w:rsid w:val="0083197D"/>
    <w:rsid w:val="00834146"/>
    <w:rsid w:val="0083584D"/>
    <w:rsid w:val="00845390"/>
    <w:rsid w:val="00846789"/>
    <w:rsid w:val="00850064"/>
    <w:rsid w:val="00860728"/>
    <w:rsid w:val="008633B5"/>
    <w:rsid w:val="00863850"/>
    <w:rsid w:val="00864007"/>
    <w:rsid w:val="008664BF"/>
    <w:rsid w:val="00873919"/>
    <w:rsid w:val="00873E0C"/>
    <w:rsid w:val="00875B8C"/>
    <w:rsid w:val="008773CC"/>
    <w:rsid w:val="0088211E"/>
    <w:rsid w:val="00887311"/>
    <w:rsid w:val="00887F36"/>
    <w:rsid w:val="00890A4F"/>
    <w:rsid w:val="008929BC"/>
    <w:rsid w:val="00893666"/>
    <w:rsid w:val="0089666A"/>
    <w:rsid w:val="008974EE"/>
    <w:rsid w:val="008A01EA"/>
    <w:rsid w:val="008A0E06"/>
    <w:rsid w:val="008A3568"/>
    <w:rsid w:val="008A3B15"/>
    <w:rsid w:val="008A4451"/>
    <w:rsid w:val="008A588A"/>
    <w:rsid w:val="008A710A"/>
    <w:rsid w:val="008B0984"/>
    <w:rsid w:val="008B1599"/>
    <w:rsid w:val="008B1BDF"/>
    <w:rsid w:val="008B4718"/>
    <w:rsid w:val="008B6C6F"/>
    <w:rsid w:val="008C24A8"/>
    <w:rsid w:val="008C50F3"/>
    <w:rsid w:val="008C51A4"/>
    <w:rsid w:val="008C6204"/>
    <w:rsid w:val="008C6E84"/>
    <w:rsid w:val="008C7BD3"/>
    <w:rsid w:val="008C7EFE"/>
    <w:rsid w:val="008D03B9"/>
    <w:rsid w:val="008D139A"/>
    <w:rsid w:val="008D30C7"/>
    <w:rsid w:val="008D3105"/>
    <w:rsid w:val="008D36A8"/>
    <w:rsid w:val="008D7F2D"/>
    <w:rsid w:val="008E6D90"/>
    <w:rsid w:val="008F0052"/>
    <w:rsid w:val="008F18D6"/>
    <w:rsid w:val="008F1920"/>
    <w:rsid w:val="008F2C9B"/>
    <w:rsid w:val="008F34FC"/>
    <w:rsid w:val="008F50F3"/>
    <w:rsid w:val="008F797B"/>
    <w:rsid w:val="00904780"/>
    <w:rsid w:val="0090635B"/>
    <w:rsid w:val="009113CD"/>
    <w:rsid w:val="00913415"/>
    <w:rsid w:val="00914F81"/>
    <w:rsid w:val="009162B2"/>
    <w:rsid w:val="00916D6C"/>
    <w:rsid w:val="00922385"/>
    <w:rsid w:val="009223DF"/>
    <w:rsid w:val="009226C1"/>
    <w:rsid w:val="00923406"/>
    <w:rsid w:val="009311D3"/>
    <w:rsid w:val="00935624"/>
    <w:rsid w:val="00936091"/>
    <w:rsid w:val="00940206"/>
    <w:rsid w:val="00940D8A"/>
    <w:rsid w:val="00942BF8"/>
    <w:rsid w:val="00950944"/>
    <w:rsid w:val="00951B3B"/>
    <w:rsid w:val="009525B9"/>
    <w:rsid w:val="009557B1"/>
    <w:rsid w:val="009572C0"/>
    <w:rsid w:val="00957F1F"/>
    <w:rsid w:val="00962258"/>
    <w:rsid w:val="00966455"/>
    <w:rsid w:val="009669B6"/>
    <w:rsid w:val="009678B7"/>
    <w:rsid w:val="0097098D"/>
    <w:rsid w:val="0097239D"/>
    <w:rsid w:val="009743A0"/>
    <w:rsid w:val="00976B9F"/>
    <w:rsid w:val="00977BBC"/>
    <w:rsid w:val="009819CB"/>
    <w:rsid w:val="0098333B"/>
    <w:rsid w:val="0099258A"/>
    <w:rsid w:val="00992D9C"/>
    <w:rsid w:val="009966D4"/>
    <w:rsid w:val="00996CB8"/>
    <w:rsid w:val="009A404E"/>
    <w:rsid w:val="009A6F61"/>
    <w:rsid w:val="009A7243"/>
    <w:rsid w:val="009B2E97"/>
    <w:rsid w:val="009B5146"/>
    <w:rsid w:val="009B5555"/>
    <w:rsid w:val="009B7E32"/>
    <w:rsid w:val="009C260F"/>
    <w:rsid w:val="009C418E"/>
    <w:rsid w:val="009C442C"/>
    <w:rsid w:val="009D2734"/>
    <w:rsid w:val="009D2FC5"/>
    <w:rsid w:val="009E07F4"/>
    <w:rsid w:val="009E09BE"/>
    <w:rsid w:val="009E1779"/>
    <w:rsid w:val="009F208A"/>
    <w:rsid w:val="009F25DD"/>
    <w:rsid w:val="009F309B"/>
    <w:rsid w:val="009F392E"/>
    <w:rsid w:val="009F451A"/>
    <w:rsid w:val="009F53C5"/>
    <w:rsid w:val="00A0054C"/>
    <w:rsid w:val="00A01D9D"/>
    <w:rsid w:val="00A04205"/>
    <w:rsid w:val="00A04D7F"/>
    <w:rsid w:val="00A06223"/>
    <w:rsid w:val="00A0740E"/>
    <w:rsid w:val="00A35E68"/>
    <w:rsid w:val="00A360CB"/>
    <w:rsid w:val="00A4050F"/>
    <w:rsid w:val="00A4177A"/>
    <w:rsid w:val="00A50641"/>
    <w:rsid w:val="00A530BF"/>
    <w:rsid w:val="00A54786"/>
    <w:rsid w:val="00A6177B"/>
    <w:rsid w:val="00A62C79"/>
    <w:rsid w:val="00A62E74"/>
    <w:rsid w:val="00A654B8"/>
    <w:rsid w:val="00A66136"/>
    <w:rsid w:val="00A679CC"/>
    <w:rsid w:val="00A71189"/>
    <w:rsid w:val="00A71CA8"/>
    <w:rsid w:val="00A7364A"/>
    <w:rsid w:val="00A74807"/>
    <w:rsid w:val="00A74DCC"/>
    <w:rsid w:val="00A753ED"/>
    <w:rsid w:val="00A76D22"/>
    <w:rsid w:val="00A77512"/>
    <w:rsid w:val="00A801A6"/>
    <w:rsid w:val="00A81FCD"/>
    <w:rsid w:val="00A8227E"/>
    <w:rsid w:val="00A877E9"/>
    <w:rsid w:val="00A90838"/>
    <w:rsid w:val="00A94C2F"/>
    <w:rsid w:val="00A9568C"/>
    <w:rsid w:val="00A96B96"/>
    <w:rsid w:val="00A97215"/>
    <w:rsid w:val="00AA447C"/>
    <w:rsid w:val="00AA4BA9"/>
    <w:rsid w:val="00AA4CBB"/>
    <w:rsid w:val="00AA51A7"/>
    <w:rsid w:val="00AA5C09"/>
    <w:rsid w:val="00AA65FA"/>
    <w:rsid w:val="00AA7351"/>
    <w:rsid w:val="00AB0D64"/>
    <w:rsid w:val="00AB3AC1"/>
    <w:rsid w:val="00AC3E83"/>
    <w:rsid w:val="00AC5213"/>
    <w:rsid w:val="00AC59BD"/>
    <w:rsid w:val="00AD056F"/>
    <w:rsid w:val="00AD0C7B"/>
    <w:rsid w:val="00AD15FC"/>
    <w:rsid w:val="00AD1B32"/>
    <w:rsid w:val="00AD38D0"/>
    <w:rsid w:val="00AD46EF"/>
    <w:rsid w:val="00AD54AF"/>
    <w:rsid w:val="00AD5DCD"/>
    <w:rsid w:val="00AD5F1A"/>
    <w:rsid w:val="00AD6731"/>
    <w:rsid w:val="00AE252C"/>
    <w:rsid w:val="00AE4B98"/>
    <w:rsid w:val="00AE7160"/>
    <w:rsid w:val="00AF01A1"/>
    <w:rsid w:val="00AF100B"/>
    <w:rsid w:val="00AF2E9E"/>
    <w:rsid w:val="00AF3283"/>
    <w:rsid w:val="00AF5943"/>
    <w:rsid w:val="00AF746C"/>
    <w:rsid w:val="00B008D5"/>
    <w:rsid w:val="00B00CFD"/>
    <w:rsid w:val="00B02EFA"/>
    <w:rsid w:val="00B02F73"/>
    <w:rsid w:val="00B047A3"/>
    <w:rsid w:val="00B0619F"/>
    <w:rsid w:val="00B101FD"/>
    <w:rsid w:val="00B10ADF"/>
    <w:rsid w:val="00B13A26"/>
    <w:rsid w:val="00B147A2"/>
    <w:rsid w:val="00B15D0D"/>
    <w:rsid w:val="00B17BBA"/>
    <w:rsid w:val="00B2032F"/>
    <w:rsid w:val="00B22106"/>
    <w:rsid w:val="00B23078"/>
    <w:rsid w:val="00B30839"/>
    <w:rsid w:val="00B31D98"/>
    <w:rsid w:val="00B32F5B"/>
    <w:rsid w:val="00B33BFE"/>
    <w:rsid w:val="00B34C36"/>
    <w:rsid w:val="00B42273"/>
    <w:rsid w:val="00B428BA"/>
    <w:rsid w:val="00B45BA5"/>
    <w:rsid w:val="00B47E58"/>
    <w:rsid w:val="00B50AB2"/>
    <w:rsid w:val="00B50D9D"/>
    <w:rsid w:val="00B517EE"/>
    <w:rsid w:val="00B53E91"/>
    <w:rsid w:val="00B5431A"/>
    <w:rsid w:val="00B54A61"/>
    <w:rsid w:val="00B56EB2"/>
    <w:rsid w:val="00B57ECF"/>
    <w:rsid w:val="00B63104"/>
    <w:rsid w:val="00B6387B"/>
    <w:rsid w:val="00B644DA"/>
    <w:rsid w:val="00B65ECD"/>
    <w:rsid w:val="00B66321"/>
    <w:rsid w:val="00B70199"/>
    <w:rsid w:val="00B73593"/>
    <w:rsid w:val="00B75EE1"/>
    <w:rsid w:val="00B77481"/>
    <w:rsid w:val="00B83936"/>
    <w:rsid w:val="00B8518B"/>
    <w:rsid w:val="00B8778E"/>
    <w:rsid w:val="00B90AB1"/>
    <w:rsid w:val="00B91A92"/>
    <w:rsid w:val="00B93E97"/>
    <w:rsid w:val="00B97CC3"/>
    <w:rsid w:val="00BA27FE"/>
    <w:rsid w:val="00BB2E9F"/>
    <w:rsid w:val="00BB5B47"/>
    <w:rsid w:val="00BB7E37"/>
    <w:rsid w:val="00BC06C4"/>
    <w:rsid w:val="00BC0FA5"/>
    <w:rsid w:val="00BC4086"/>
    <w:rsid w:val="00BD0D63"/>
    <w:rsid w:val="00BD4E74"/>
    <w:rsid w:val="00BD7A5D"/>
    <w:rsid w:val="00BD7E91"/>
    <w:rsid w:val="00BD7F0D"/>
    <w:rsid w:val="00BE06DC"/>
    <w:rsid w:val="00BE12E1"/>
    <w:rsid w:val="00BF2F30"/>
    <w:rsid w:val="00BF405B"/>
    <w:rsid w:val="00BF54FE"/>
    <w:rsid w:val="00C01458"/>
    <w:rsid w:val="00C02D0A"/>
    <w:rsid w:val="00C03A6E"/>
    <w:rsid w:val="00C12DB5"/>
    <w:rsid w:val="00C13860"/>
    <w:rsid w:val="00C148F2"/>
    <w:rsid w:val="00C226C0"/>
    <w:rsid w:val="00C24A6A"/>
    <w:rsid w:val="00C30CA8"/>
    <w:rsid w:val="00C30EE2"/>
    <w:rsid w:val="00C31641"/>
    <w:rsid w:val="00C32686"/>
    <w:rsid w:val="00C329B1"/>
    <w:rsid w:val="00C340A0"/>
    <w:rsid w:val="00C3503D"/>
    <w:rsid w:val="00C379EB"/>
    <w:rsid w:val="00C416E3"/>
    <w:rsid w:val="00C42383"/>
    <w:rsid w:val="00C42A52"/>
    <w:rsid w:val="00C42FE6"/>
    <w:rsid w:val="00C44F6A"/>
    <w:rsid w:val="00C45216"/>
    <w:rsid w:val="00C516A1"/>
    <w:rsid w:val="00C5330E"/>
    <w:rsid w:val="00C5740B"/>
    <w:rsid w:val="00C6198E"/>
    <w:rsid w:val="00C61BED"/>
    <w:rsid w:val="00C648DE"/>
    <w:rsid w:val="00C672E2"/>
    <w:rsid w:val="00C675FA"/>
    <w:rsid w:val="00C708EA"/>
    <w:rsid w:val="00C71821"/>
    <w:rsid w:val="00C71A1B"/>
    <w:rsid w:val="00C723BF"/>
    <w:rsid w:val="00C7587D"/>
    <w:rsid w:val="00C773F8"/>
    <w:rsid w:val="00C778A5"/>
    <w:rsid w:val="00C82461"/>
    <w:rsid w:val="00C84ABA"/>
    <w:rsid w:val="00C93A22"/>
    <w:rsid w:val="00C95162"/>
    <w:rsid w:val="00CA2F58"/>
    <w:rsid w:val="00CA566B"/>
    <w:rsid w:val="00CA6F9E"/>
    <w:rsid w:val="00CB69C1"/>
    <w:rsid w:val="00CB6A37"/>
    <w:rsid w:val="00CB7684"/>
    <w:rsid w:val="00CC01A6"/>
    <w:rsid w:val="00CC19A7"/>
    <w:rsid w:val="00CC396D"/>
    <w:rsid w:val="00CC3D73"/>
    <w:rsid w:val="00CC4590"/>
    <w:rsid w:val="00CC47CE"/>
    <w:rsid w:val="00CC4B27"/>
    <w:rsid w:val="00CC5FDB"/>
    <w:rsid w:val="00CC780C"/>
    <w:rsid w:val="00CC7C8F"/>
    <w:rsid w:val="00CD1D0B"/>
    <w:rsid w:val="00CD1E30"/>
    <w:rsid w:val="00CD1FC4"/>
    <w:rsid w:val="00CD3C8C"/>
    <w:rsid w:val="00CD4204"/>
    <w:rsid w:val="00CD6260"/>
    <w:rsid w:val="00CE5EF4"/>
    <w:rsid w:val="00CF1D4B"/>
    <w:rsid w:val="00CF3437"/>
    <w:rsid w:val="00CF5B88"/>
    <w:rsid w:val="00CF76BF"/>
    <w:rsid w:val="00D034A0"/>
    <w:rsid w:val="00D0732C"/>
    <w:rsid w:val="00D21061"/>
    <w:rsid w:val="00D2489C"/>
    <w:rsid w:val="00D24BDB"/>
    <w:rsid w:val="00D26E28"/>
    <w:rsid w:val="00D27A3A"/>
    <w:rsid w:val="00D322B7"/>
    <w:rsid w:val="00D40622"/>
    <w:rsid w:val="00D4108E"/>
    <w:rsid w:val="00D442F1"/>
    <w:rsid w:val="00D521D0"/>
    <w:rsid w:val="00D52AA4"/>
    <w:rsid w:val="00D5384C"/>
    <w:rsid w:val="00D6093F"/>
    <w:rsid w:val="00D6163D"/>
    <w:rsid w:val="00D6283F"/>
    <w:rsid w:val="00D63DF2"/>
    <w:rsid w:val="00D647BE"/>
    <w:rsid w:val="00D65C00"/>
    <w:rsid w:val="00D70AA8"/>
    <w:rsid w:val="00D727BA"/>
    <w:rsid w:val="00D80E28"/>
    <w:rsid w:val="00D8104F"/>
    <w:rsid w:val="00D8220D"/>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2855"/>
    <w:rsid w:val="00DB2C95"/>
    <w:rsid w:val="00DB6450"/>
    <w:rsid w:val="00DD0E7F"/>
    <w:rsid w:val="00DD2182"/>
    <w:rsid w:val="00DD3BA2"/>
    <w:rsid w:val="00DD46F3"/>
    <w:rsid w:val="00DD7954"/>
    <w:rsid w:val="00DE213A"/>
    <w:rsid w:val="00DE51A5"/>
    <w:rsid w:val="00DE527B"/>
    <w:rsid w:val="00DE56F2"/>
    <w:rsid w:val="00DF116D"/>
    <w:rsid w:val="00DF3C5A"/>
    <w:rsid w:val="00DF4DDD"/>
    <w:rsid w:val="00E00441"/>
    <w:rsid w:val="00E014A7"/>
    <w:rsid w:val="00E01B88"/>
    <w:rsid w:val="00E020B1"/>
    <w:rsid w:val="00E04A7B"/>
    <w:rsid w:val="00E05A05"/>
    <w:rsid w:val="00E0778F"/>
    <w:rsid w:val="00E10342"/>
    <w:rsid w:val="00E11000"/>
    <w:rsid w:val="00E11A62"/>
    <w:rsid w:val="00E137C9"/>
    <w:rsid w:val="00E140B7"/>
    <w:rsid w:val="00E16FF7"/>
    <w:rsid w:val="00E1732F"/>
    <w:rsid w:val="00E20F63"/>
    <w:rsid w:val="00E24921"/>
    <w:rsid w:val="00E26D68"/>
    <w:rsid w:val="00E35D79"/>
    <w:rsid w:val="00E3661F"/>
    <w:rsid w:val="00E377D9"/>
    <w:rsid w:val="00E40A97"/>
    <w:rsid w:val="00E4194B"/>
    <w:rsid w:val="00E44045"/>
    <w:rsid w:val="00E4609C"/>
    <w:rsid w:val="00E53053"/>
    <w:rsid w:val="00E56420"/>
    <w:rsid w:val="00E564B7"/>
    <w:rsid w:val="00E577BA"/>
    <w:rsid w:val="00E618C4"/>
    <w:rsid w:val="00E61CCC"/>
    <w:rsid w:val="00E63091"/>
    <w:rsid w:val="00E65235"/>
    <w:rsid w:val="00E716C5"/>
    <w:rsid w:val="00E7218A"/>
    <w:rsid w:val="00E74E1A"/>
    <w:rsid w:val="00E84C3A"/>
    <w:rsid w:val="00E878EE"/>
    <w:rsid w:val="00E93CC4"/>
    <w:rsid w:val="00EA2812"/>
    <w:rsid w:val="00EA454B"/>
    <w:rsid w:val="00EA6EC7"/>
    <w:rsid w:val="00EB104F"/>
    <w:rsid w:val="00EB46E5"/>
    <w:rsid w:val="00EC2390"/>
    <w:rsid w:val="00EC2EA2"/>
    <w:rsid w:val="00EC3D97"/>
    <w:rsid w:val="00EC49A1"/>
    <w:rsid w:val="00EC68F1"/>
    <w:rsid w:val="00ED00D9"/>
    <w:rsid w:val="00ED0703"/>
    <w:rsid w:val="00ED14BD"/>
    <w:rsid w:val="00ED2399"/>
    <w:rsid w:val="00ED5377"/>
    <w:rsid w:val="00ED7CAA"/>
    <w:rsid w:val="00EE5578"/>
    <w:rsid w:val="00EF021E"/>
    <w:rsid w:val="00EF1373"/>
    <w:rsid w:val="00EF3BC8"/>
    <w:rsid w:val="00F016C7"/>
    <w:rsid w:val="00F04EBB"/>
    <w:rsid w:val="00F05CB3"/>
    <w:rsid w:val="00F10E62"/>
    <w:rsid w:val="00F12DEC"/>
    <w:rsid w:val="00F1715C"/>
    <w:rsid w:val="00F2158F"/>
    <w:rsid w:val="00F215DC"/>
    <w:rsid w:val="00F23844"/>
    <w:rsid w:val="00F310F8"/>
    <w:rsid w:val="00F31AE8"/>
    <w:rsid w:val="00F35939"/>
    <w:rsid w:val="00F401A7"/>
    <w:rsid w:val="00F45607"/>
    <w:rsid w:val="00F4722B"/>
    <w:rsid w:val="00F50558"/>
    <w:rsid w:val="00F54432"/>
    <w:rsid w:val="00F55A56"/>
    <w:rsid w:val="00F56607"/>
    <w:rsid w:val="00F60659"/>
    <w:rsid w:val="00F61BBC"/>
    <w:rsid w:val="00F64A34"/>
    <w:rsid w:val="00F64F1A"/>
    <w:rsid w:val="00F6507C"/>
    <w:rsid w:val="00F659EB"/>
    <w:rsid w:val="00F66312"/>
    <w:rsid w:val="00F67ABB"/>
    <w:rsid w:val="00F67EB9"/>
    <w:rsid w:val="00F70405"/>
    <w:rsid w:val="00F705D1"/>
    <w:rsid w:val="00F737F2"/>
    <w:rsid w:val="00F73A5A"/>
    <w:rsid w:val="00F74550"/>
    <w:rsid w:val="00F83AE6"/>
    <w:rsid w:val="00F8402C"/>
    <w:rsid w:val="00F84891"/>
    <w:rsid w:val="00F853A9"/>
    <w:rsid w:val="00F8606A"/>
    <w:rsid w:val="00F86BA6"/>
    <w:rsid w:val="00F8788B"/>
    <w:rsid w:val="00FA2967"/>
    <w:rsid w:val="00FA36C7"/>
    <w:rsid w:val="00FA38BB"/>
    <w:rsid w:val="00FA5F58"/>
    <w:rsid w:val="00FA7087"/>
    <w:rsid w:val="00FB06D9"/>
    <w:rsid w:val="00FB3D89"/>
    <w:rsid w:val="00FB4986"/>
    <w:rsid w:val="00FB5DE8"/>
    <w:rsid w:val="00FB6342"/>
    <w:rsid w:val="00FC1D8A"/>
    <w:rsid w:val="00FC6389"/>
    <w:rsid w:val="00FD175E"/>
    <w:rsid w:val="00FD2C99"/>
    <w:rsid w:val="00FD3F1F"/>
    <w:rsid w:val="00FD422F"/>
    <w:rsid w:val="00FD4F86"/>
    <w:rsid w:val="00FE12C1"/>
    <w:rsid w:val="00FE1915"/>
    <w:rsid w:val="00FE1C7D"/>
    <w:rsid w:val="00FE3E78"/>
    <w:rsid w:val="00FE4350"/>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08295"/>
  <w14:defaultImageDpi w14:val="330"/>
  <w15:docId w15:val="{20F2717A-B932-4163-84BB-BDA98562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795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A28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211577699">
      <w:bodyDiv w:val="1"/>
      <w:marLeft w:val="0"/>
      <w:marRight w:val="0"/>
      <w:marTop w:val="0"/>
      <w:marBottom w:val="0"/>
      <w:divBdr>
        <w:top w:val="none" w:sz="0" w:space="0" w:color="auto"/>
        <w:left w:val="none" w:sz="0" w:space="0" w:color="auto"/>
        <w:bottom w:val="none" w:sz="0" w:space="0" w:color="auto"/>
        <w:right w:val="none" w:sz="0" w:space="0" w:color="auto"/>
      </w:divBdr>
    </w:div>
    <w:div w:id="256401716">
      <w:bodyDiv w:val="1"/>
      <w:marLeft w:val="0"/>
      <w:marRight w:val="0"/>
      <w:marTop w:val="0"/>
      <w:marBottom w:val="0"/>
      <w:divBdr>
        <w:top w:val="none" w:sz="0" w:space="0" w:color="auto"/>
        <w:left w:val="none" w:sz="0" w:space="0" w:color="auto"/>
        <w:bottom w:val="none" w:sz="0" w:space="0" w:color="auto"/>
        <w:right w:val="none" w:sz="0" w:space="0" w:color="auto"/>
      </w:divBdr>
    </w:div>
    <w:div w:id="273944678">
      <w:bodyDiv w:val="1"/>
      <w:marLeft w:val="0"/>
      <w:marRight w:val="0"/>
      <w:marTop w:val="0"/>
      <w:marBottom w:val="0"/>
      <w:divBdr>
        <w:top w:val="none" w:sz="0" w:space="0" w:color="auto"/>
        <w:left w:val="none" w:sz="0" w:space="0" w:color="auto"/>
        <w:bottom w:val="none" w:sz="0" w:space="0" w:color="auto"/>
        <w:right w:val="none" w:sz="0" w:space="0" w:color="auto"/>
      </w:divBdr>
    </w:div>
    <w:div w:id="317274202">
      <w:bodyDiv w:val="1"/>
      <w:marLeft w:val="0"/>
      <w:marRight w:val="0"/>
      <w:marTop w:val="0"/>
      <w:marBottom w:val="0"/>
      <w:divBdr>
        <w:top w:val="none" w:sz="0" w:space="0" w:color="auto"/>
        <w:left w:val="none" w:sz="0" w:space="0" w:color="auto"/>
        <w:bottom w:val="none" w:sz="0" w:space="0" w:color="auto"/>
        <w:right w:val="none" w:sz="0" w:space="0" w:color="auto"/>
      </w:divBdr>
    </w:div>
    <w:div w:id="464935155">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704215195">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51264984">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174223591">
      <w:bodyDiv w:val="1"/>
      <w:marLeft w:val="0"/>
      <w:marRight w:val="0"/>
      <w:marTop w:val="0"/>
      <w:marBottom w:val="0"/>
      <w:divBdr>
        <w:top w:val="none" w:sz="0" w:space="0" w:color="auto"/>
        <w:left w:val="none" w:sz="0" w:space="0" w:color="auto"/>
        <w:bottom w:val="none" w:sz="0" w:space="0" w:color="auto"/>
        <w:right w:val="none" w:sz="0" w:space="0" w:color="auto"/>
      </w:divBdr>
    </w:div>
    <w:div w:id="1200046869">
      <w:bodyDiv w:val="1"/>
      <w:marLeft w:val="0"/>
      <w:marRight w:val="0"/>
      <w:marTop w:val="0"/>
      <w:marBottom w:val="0"/>
      <w:divBdr>
        <w:top w:val="none" w:sz="0" w:space="0" w:color="auto"/>
        <w:left w:val="none" w:sz="0" w:space="0" w:color="auto"/>
        <w:bottom w:val="none" w:sz="0" w:space="0" w:color="auto"/>
        <w:right w:val="none" w:sz="0" w:space="0" w:color="auto"/>
      </w:divBdr>
    </w:div>
    <w:div w:id="1248349178">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292856324">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0578359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 w:id="2004966357">
      <w:bodyDiv w:val="1"/>
      <w:marLeft w:val="0"/>
      <w:marRight w:val="0"/>
      <w:marTop w:val="0"/>
      <w:marBottom w:val="0"/>
      <w:divBdr>
        <w:top w:val="none" w:sz="0" w:space="0" w:color="auto"/>
        <w:left w:val="none" w:sz="0" w:space="0" w:color="auto"/>
        <w:bottom w:val="none" w:sz="0" w:space="0" w:color="auto"/>
        <w:right w:val="none" w:sz="0" w:space="0" w:color="auto"/>
      </w:divBdr>
    </w:div>
    <w:div w:id="203195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cenas@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Revitalizace%20trati%20Chlumec%20nad%20Cidlinou%20&#8211;%20Trutnov\06_Realizace\0.etapa\ZTP_D+B-F_VZOR_2307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B2966C9AF147599A2154E555032D61"/>
        <w:category>
          <w:name w:val="Obecné"/>
          <w:gallery w:val="placeholder"/>
        </w:category>
        <w:types>
          <w:type w:val="bbPlcHdr"/>
        </w:types>
        <w:behaviors>
          <w:behavior w:val="content"/>
        </w:behaviors>
        <w:guid w:val="{D0578523-7C15-4444-879B-293BFB69E925}"/>
      </w:docPartPr>
      <w:docPartBody>
        <w:p w:rsidR="008D6A82" w:rsidRDefault="00B661D4">
          <w:pPr>
            <w:pStyle w:val="0AB2966C9AF147599A2154E555032D6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DE"/>
    <w:rsid w:val="00001638"/>
    <w:rsid w:val="000F25C9"/>
    <w:rsid w:val="00126B68"/>
    <w:rsid w:val="00145023"/>
    <w:rsid w:val="00156B9E"/>
    <w:rsid w:val="0018218F"/>
    <w:rsid w:val="00244175"/>
    <w:rsid w:val="0038025F"/>
    <w:rsid w:val="003A7D0F"/>
    <w:rsid w:val="003F5FF4"/>
    <w:rsid w:val="003F7535"/>
    <w:rsid w:val="0050089C"/>
    <w:rsid w:val="005266CB"/>
    <w:rsid w:val="0054787D"/>
    <w:rsid w:val="0057760D"/>
    <w:rsid w:val="005E4339"/>
    <w:rsid w:val="00612F4F"/>
    <w:rsid w:val="006D11C6"/>
    <w:rsid w:val="007F4D61"/>
    <w:rsid w:val="00882433"/>
    <w:rsid w:val="008D6A82"/>
    <w:rsid w:val="00926AEF"/>
    <w:rsid w:val="00954839"/>
    <w:rsid w:val="009B2D50"/>
    <w:rsid w:val="00AC1BBD"/>
    <w:rsid w:val="00B02C27"/>
    <w:rsid w:val="00B27613"/>
    <w:rsid w:val="00B661D4"/>
    <w:rsid w:val="00B8586C"/>
    <w:rsid w:val="00BB6F9A"/>
    <w:rsid w:val="00C02AA6"/>
    <w:rsid w:val="00C116FD"/>
    <w:rsid w:val="00C50C8F"/>
    <w:rsid w:val="00C52A06"/>
    <w:rsid w:val="00D87136"/>
    <w:rsid w:val="00E22DDA"/>
    <w:rsid w:val="00E928D0"/>
    <w:rsid w:val="00EB6ADE"/>
    <w:rsid w:val="00EE5AFB"/>
    <w:rsid w:val="00F17C6A"/>
    <w:rsid w:val="00FB2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AB2966C9AF147599A2154E555032D61">
    <w:name w:val="0AB2966C9AF147599A2154E555032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23759F-D08D-43A2-8496-186A2FA4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ZTP_D+B-F_VZOR_230712</Template>
  <TotalTime>0</TotalTime>
  <Pages>18</Pages>
  <Words>7781</Words>
  <Characters>45908</Characters>
  <Application>Microsoft Office Word</Application>
  <DocSecurity>4</DocSecurity>
  <Lines>382</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D+B-F_230712</vt:lpstr>
      <vt:lpstr/>
      <vt:lpstr>Titulek 1. úrovně </vt:lpstr>
      <vt:lpstr>    Titulek 2. úrovně</vt:lpstr>
      <vt:lpstr>        Titulek 3. úrovně</vt:lpstr>
    </vt:vector>
  </TitlesOfParts>
  <Manager>Fojta@spravazeleznic.cz</Manager>
  <Company>SŽ</Company>
  <LinksUpToDate>false</LinksUpToDate>
  <CharactersWithSpaces>53582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D+B-F_230712</dc:title>
  <dc:creator>Vlk Bronislav, Ing.</dc:creator>
  <cp:lastModifiedBy>Zapletalová Lucie, Mgr.</cp:lastModifiedBy>
  <cp:revision>2</cp:revision>
  <cp:lastPrinted>2022-06-16T13:29:00Z</cp:lastPrinted>
  <dcterms:created xsi:type="dcterms:W3CDTF">2024-01-16T12:16:00Z</dcterms:created>
  <dcterms:modified xsi:type="dcterms:W3CDTF">2024-01-16T12:16:00Z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